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4B33" w:rsidRDefault="00D14B33"/>
    <w:p w:rsidR="008C4AC3" w:rsidRDefault="008C4AC3"/>
    <w:p w:rsidR="00000000" w:rsidRDefault="008C4AC3" w:rsidP="006F344E">
      <w:pPr>
        <w:pStyle w:val="a3"/>
        <w:spacing w:beforeLines="75"/>
        <w:outlineLvl w:val="2"/>
        <w:pPrChange w:id="0" w:author="Administrator" w:date="2014-09-07T16:55:00Z">
          <w:pPr>
            <w:pStyle w:val="a3"/>
            <w:outlineLvl w:val="2"/>
          </w:pPr>
        </w:pPrChange>
      </w:pPr>
      <w:bookmarkStart w:id="1" w:name="_Toc15360"/>
      <w:bookmarkStart w:id="2" w:name="_Toc29694"/>
      <w:bookmarkStart w:id="3" w:name="_Toc500"/>
      <w:bookmarkStart w:id="4" w:name="_Toc27574"/>
      <w:bookmarkStart w:id="5" w:name="_Toc4447"/>
      <w:r>
        <w:rPr>
          <w:rFonts w:hint="eastAsia"/>
        </w:rPr>
        <w:t>杨浦区中小学见习教师规范化培训</w:t>
      </w:r>
      <w:bookmarkEnd w:id="1"/>
      <w:bookmarkEnd w:id="2"/>
    </w:p>
    <w:p w:rsidR="00000000" w:rsidRDefault="008C4AC3" w:rsidP="00D23D2B">
      <w:pPr>
        <w:pStyle w:val="a3"/>
        <w:spacing w:afterLines="50"/>
        <w:ind w:firstLineChars="1511" w:firstLine="4231"/>
        <w:outlineLvl w:val="2"/>
        <w:rPr>
          <w:del w:id="6" w:author="Administrator" w:date="2014-09-07T14:19:00Z"/>
        </w:rPr>
        <w:pPrChange w:id="7" w:author="Administrator" w:date="2014-09-07T16:55:00Z">
          <w:pPr>
            <w:pStyle w:val="a3"/>
            <w:outlineLvl w:val="2"/>
          </w:pPr>
        </w:pPrChange>
      </w:pPr>
      <w:bookmarkStart w:id="8" w:name="_Toc31899"/>
      <w:bookmarkStart w:id="9" w:name="_Toc26750"/>
      <w:ins w:id="10" w:author="Administrator" w:date="2014-09-08T08:51:00Z">
        <w:r w:rsidRPr="008C4AC3">
          <w:rPr>
            <w:rFonts w:hint="eastAsia"/>
            <w:color w:val="000000" w:themeColor="text1"/>
          </w:rPr>
          <w:t>学员</w:t>
        </w:r>
      </w:ins>
      <w:r>
        <w:rPr>
          <w:rFonts w:hint="eastAsia"/>
        </w:rPr>
        <w:t>自评表</w:t>
      </w:r>
      <w:bookmarkEnd w:id="3"/>
      <w:bookmarkEnd w:id="4"/>
      <w:bookmarkEnd w:id="5"/>
      <w:bookmarkEnd w:id="8"/>
      <w:bookmarkEnd w:id="9"/>
    </w:p>
    <w:p w:rsidR="00000000" w:rsidRDefault="002D575E" w:rsidP="00D23D2B">
      <w:pPr>
        <w:spacing w:afterLines="50"/>
        <w:ind w:firstLineChars="1511" w:firstLine="3641"/>
        <w:outlineLvl w:val="2"/>
        <w:rPr>
          <w:rFonts w:ascii="Times New Roman" w:eastAsia="黑体" w:hAnsi="Times New Roman" w:cs="Times New Roman"/>
          <w:b/>
          <w:sz w:val="24"/>
          <w:szCs w:val="24"/>
        </w:rPr>
        <w:pPrChange w:id="11" w:author="Administrator" w:date="2014-09-07T16:55:00Z">
          <w:pPr>
            <w:spacing w:line="240" w:lineRule="auto"/>
            <w:ind w:firstLineChars="0" w:firstLine="0"/>
            <w:jc w:val="center"/>
          </w:pPr>
        </w:pPrChange>
      </w:pPr>
    </w:p>
    <w:tbl>
      <w:tblPr>
        <w:tblW w:w="0" w:type="auto"/>
        <w:tblInd w:w="12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1325"/>
        <w:gridCol w:w="3170"/>
        <w:gridCol w:w="1356"/>
        <w:gridCol w:w="1359"/>
        <w:gridCol w:w="548"/>
        <w:gridCol w:w="547"/>
        <w:gridCol w:w="546"/>
        <w:gridCol w:w="560"/>
      </w:tblGrid>
      <w:tr w:rsidR="008C4AC3" w:rsidTr="008A55D7">
        <w:trPr>
          <w:trHeight w:val="454"/>
          <w:tblHeader/>
        </w:trPr>
        <w:tc>
          <w:tcPr>
            <w:tcW w:w="1325" w:type="dxa"/>
            <w:tcBorders>
              <w:tl2br w:val="nil"/>
              <w:tr2bl w:val="nil"/>
            </w:tcBorders>
            <w:vAlign w:val="center"/>
          </w:tcPr>
          <w:p w:rsidR="008C4AC3" w:rsidRDefault="008C4AC3" w:rsidP="008A55D7">
            <w:pPr>
              <w:pStyle w:val="5"/>
              <w:spacing w:line="240" w:lineRule="auto"/>
              <w:ind w:firstLine="400"/>
            </w:pPr>
            <w:r>
              <w:rPr>
                <w:rFonts w:hint="eastAsia"/>
              </w:rPr>
              <w:t>姓名</w:t>
            </w:r>
          </w:p>
        </w:tc>
        <w:tc>
          <w:tcPr>
            <w:tcW w:w="3170" w:type="dxa"/>
            <w:tcBorders>
              <w:tl2br w:val="nil"/>
              <w:tr2bl w:val="nil"/>
            </w:tcBorders>
            <w:vAlign w:val="center"/>
          </w:tcPr>
          <w:p w:rsidR="008C4AC3" w:rsidRDefault="008C4AC3" w:rsidP="008A55D7">
            <w:pPr>
              <w:pStyle w:val="5"/>
              <w:spacing w:line="240" w:lineRule="auto"/>
              <w:ind w:firstLine="400"/>
            </w:pPr>
          </w:p>
        </w:tc>
        <w:tc>
          <w:tcPr>
            <w:tcW w:w="1356" w:type="dxa"/>
            <w:tcBorders>
              <w:tl2br w:val="nil"/>
              <w:tr2bl w:val="nil"/>
            </w:tcBorders>
            <w:vAlign w:val="center"/>
          </w:tcPr>
          <w:p w:rsidR="008C4AC3" w:rsidRDefault="008C4AC3" w:rsidP="008A55D7">
            <w:pPr>
              <w:pStyle w:val="5"/>
              <w:spacing w:line="240" w:lineRule="auto"/>
              <w:ind w:firstLine="400"/>
            </w:pPr>
            <w:r>
              <w:rPr>
                <w:rFonts w:hint="eastAsia"/>
              </w:rPr>
              <w:t>学科</w:t>
            </w:r>
          </w:p>
        </w:tc>
        <w:tc>
          <w:tcPr>
            <w:tcW w:w="3560" w:type="dxa"/>
            <w:gridSpan w:val="5"/>
            <w:tcBorders>
              <w:tl2br w:val="nil"/>
              <w:tr2bl w:val="nil"/>
            </w:tcBorders>
            <w:vAlign w:val="center"/>
          </w:tcPr>
          <w:p w:rsidR="008C4AC3" w:rsidRDefault="008C4AC3" w:rsidP="008A55D7">
            <w:pPr>
              <w:pStyle w:val="5"/>
              <w:spacing w:line="240" w:lineRule="auto"/>
              <w:ind w:firstLine="400"/>
            </w:pPr>
          </w:p>
        </w:tc>
      </w:tr>
      <w:tr w:rsidR="008C4AC3" w:rsidTr="008A55D7">
        <w:trPr>
          <w:tblHeader/>
        </w:trPr>
        <w:tc>
          <w:tcPr>
            <w:tcW w:w="1325" w:type="dxa"/>
            <w:tcBorders>
              <w:tl2br w:val="nil"/>
              <w:tr2bl w:val="nil"/>
            </w:tcBorders>
            <w:vAlign w:val="center"/>
          </w:tcPr>
          <w:p w:rsidR="008C4AC3" w:rsidRDefault="008C4AC3" w:rsidP="008A55D7">
            <w:pPr>
              <w:spacing w:line="320" w:lineRule="exact"/>
              <w:ind w:firstLineChars="0" w:firstLine="0"/>
              <w:jc w:val="center"/>
              <w:rPr>
                <w:b/>
                <w:bCs/>
                <w:szCs w:val="21"/>
              </w:rPr>
            </w:pPr>
            <w:r>
              <w:rPr>
                <w:rFonts w:hint="eastAsia"/>
                <w:b/>
                <w:bCs/>
                <w:szCs w:val="21"/>
              </w:rPr>
              <w:t>类别</w:t>
            </w:r>
          </w:p>
        </w:tc>
        <w:tc>
          <w:tcPr>
            <w:tcW w:w="5885" w:type="dxa"/>
            <w:gridSpan w:val="3"/>
            <w:tcBorders>
              <w:tl2br w:val="nil"/>
              <w:tr2bl w:val="nil"/>
            </w:tcBorders>
            <w:vAlign w:val="center"/>
          </w:tcPr>
          <w:p w:rsidR="008C4AC3" w:rsidRDefault="008C4AC3" w:rsidP="008A55D7">
            <w:pPr>
              <w:spacing w:line="320" w:lineRule="exact"/>
              <w:ind w:firstLineChars="0" w:firstLine="0"/>
              <w:jc w:val="center"/>
              <w:rPr>
                <w:b/>
                <w:bCs/>
                <w:szCs w:val="21"/>
              </w:rPr>
            </w:pPr>
            <w:r>
              <w:rPr>
                <w:rFonts w:hint="eastAsia"/>
                <w:b/>
                <w:bCs/>
                <w:szCs w:val="21"/>
              </w:rPr>
              <w:t>培训内容及基本要求</w:t>
            </w:r>
          </w:p>
        </w:tc>
        <w:tc>
          <w:tcPr>
            <w:tcW w:w="548" w:type="dxa"/>
            <w:tcBorders>
              <w:tl2br w:val="nil"/>
              <w:tr2bl w:val="nil"/>
            </w:tcBorders>
            <w:vAlign w:val="center"/>
          </w:tcPr>
          <w:p w:rsidR="008C4AC3" w:rsidRDefault="008C4AC3" w:rsidP="008A55D7">
            <w:pPr>
              <w:spacing w:line="320" w:lineRule="exact"/>
              <w:ind w:firstLineChars="0" w:firstLine="0"/>
              <w:jc w:val="center"/>
              <w:rPr>
                <w:b/>
                <w:bCs/>
                <w:szCs w:val="21"/>
              </w:rPr>
            </w:pPr>
            <w:r>
              <w:rPr>
                <w:rFonts w:hint="eastAsia"/>
                <w:b/>
                <w:bCs/>
                <w:szCs w:val="21"/>
              </w:rPr>
              <w:t>优秀</w:t>
            </w:r>
          </w:p>
        </w:tc>
        <w:tc>
          <w:tcPr>
            <w:tcW w:w="547" w:type="dxa"/>
            <w:tcBorders>
              <w:tl2br w:val="nil"/>
              <w:tr2bl w:val="nil"/>
            </w:tcBorders>
            <w:vAlign w:val="center"/>
          </w:tcPr>
          <w:p w:rsidR="008C4AC3" w:rsidRDefault="008C4AC3" w:rsidP="008A55D7">
            <w:pPr>
              <w:spacing w:line="320" w:lineRule="exact"/>
              <w:ind w:firstLineChars="0" w:firstLine="0"/>
              <w:jc w:val="center"/>
              <w:rPr>
                <w:b/>
                <w:bCs/>
                <w:szCs w:val="21"/>
              </w:rPr>
            </w:pPr>
            <w:r>
              <w:rPr>
                <w:rFonts w:hint="eastAsia"/>
                <w:b/>
                <w:bCs/>
                <w:szCs w:val="21"/>
              </w:rPr>
              <w:t>良好</w:t>
            </w:r>
          </w:p>
        </w:tc>
        <w:tc>
          <w:tcPr>
            <w:tcW w:w="546" w:type="dxa"/>
            <w:tcBorders>
              <w:tl2br w:val="nil"/>
              <w:tr2bl w:val="nil"/>
            </w:tcBorders>
            <w:vAlign w:val="center"/>
          </w:tcPr>
          <w:p w:rsidR="008C4AC3" w:rsidRDefault="008C4AC3" w:rsidP="008A55D7">
            <w:pPr>
              <w:spacing w:line="320" w:lineRule="exact"/>
              <w:ind w:firstLineChars="0" w:firstLine="0"/>
              <w:jc w:val="center"/>
              <w:rPr>
                <w:b/>
                <w:bCs/>
                <w:szCs w:val="21"/>
              </w:rPr>
            </w:pPr>
            <w:r>
              <w:rPr>
                <w:rFonts w:hint="eastAsia"/>
                <w:b/>
                <w:bCs/>
                <w:szCs w:val="21"/>
              </w:rPr>
              <w:t>合格</w:t>
            </w:r>
          </w:p>
        </w:tc>
        <w:tc>
          <w:tcPr>
            <w:tcW w:w="560" w:type="dxa"/>
            <w:tcBorders>
              <w:tl2br w:val="nil"/>
              <w:tr2bl w:val="nil"/>
            </w:tcBorders>
            <w:vAlign w:val="center"/>
          </w:tcPr>
          <w:p w:rsidR="008C4AC3" w:rsidRDefault="008C4AC3" w:rsidP="008A55D7">
            <w:pPr>
              <w:spacing w:line="320" w:lineRule="exact"/>
              <w:ind w:firstLineChars="0" w:firstLine="0"/>
              <w:jc w:val="center"/>
              <w:rPr>
                <w:b/>
                <w:bCs/>
                <w:szCs w:val="21"/>
              </w:rPr>
            </w:pPr>
            <w:r>
              <w:rPr>
                <w:rFonts w:hint="eastAsia"/>
                <w:b/>
                <w:bCs/>
                <w:szCs w:val="21"/>
              </w:rPr>
              <w:t>基本合格</w:t>
            </w:r>
          </w:p>
        </w:tc>
      </w:tr>
      <w:tr w:rsidR="008C4AC3" w:rsidTr="008A55D7">
        <w:trPr>
          <w:trHeight w:val="595"/>
        </w:trPr>
        <w:tc>
          <w:tcPr>
            <w:tcW w:w="1325" w:type="dxa"/>
            <w:vMerge w:val="restart"/>
            <w:tcBorders>
              <w:tl2br w:val="nil"/>
              <w:tr2bl w:val="nil"/>
            </w:tcBorders>
            <w:vAlign w:val="center"/>
          </w:tcPr>
          <w:p w:rsidR="008C4AC3" w:rsidRDefault="008C4AC3" w:rsidP="008A55D7">
            <w:pPr>
              <w:ind w:firstLineChars="0" w:firstLine="0"/>
              <w:jc w:val="center"/>
              <w:rPr>
                <w:rFonts w:ascii="楷体_GB2312" w:eastAsia="楷体_GB2312" w:hAnsi="楷体_GB2312" w:cs="楷体_GB2312"/>
                <w:b/>
                <w:szCs w:val="21"/>
              </w:rPr>
            </w:pPr>
            <w:r>
              <w:rPr>
                <w:rFonts w:ascii="楷体_GB2312" w:eastAsia="楷体_GB2312" w:hAnsi="楷体_GB2312" w:cs="楷体_GB2312" w:hint="eastAsia"/>
                <w:b/>
                <w:szCs w:val="21"/>
              </w:rPr>
              <w:t>职业感悟</w:t>
            </w:r>
          </w:p>
          <w:p w:rsidR="008C4AC3" w:rsidRDefault="008C4AC3" w:rsidP="008A55D7">
            <w:pPr>
              <w:ind w:firstLineChars="0" w:firstLine="0"/>
              <w:jc w:val="center"/>
              <w:rPr>
                <w:rFonts w:ascii="楷体_GB2312" w:eastAsia="楷体_GB2312" w:hAnsi="楷体_GB2312" w:cs="楷体_GB2312"/>
                <w:b/>
                <w:szCs w:val="21"/>
              </w:rPr>
            </w:pPr>
            <w:r>
              <w:rPr>
                <w:rFonts w:ascii="楷体_GB2312" w:eastAsia="楷体_GB2312" w:hAnsi="楷体_GB2312" w:cs="楷体_GB2312" w:hint="eastAsia"/>
                <w:b/>
                <w:szCs w:val="21"/>
              </w:rPr>
              <w:t>与</w:t>
            </w:r>
          </w:p>
          <w:p w:rsidR="008C4AC3" w:rsidRDefault="008C4AC3" w:rsidP="008A55D7">
            <w:pPr>
              <w:ind w:firstLineChars="0" w:firstLine="0"/>
              <w:jc w:val="center"/>
              <w:rPr>
                <w:rFonts w:ascii="楷体_GB2312" w:eastAsia="楷体_GB2312" w:hAnsi="楷体_GB2312" w:cs="楷体_GB2312"/>
                <w:b/>
                <w:szCs w:val="21"/>
              </w:rPr>
            </w:pPr>
            <w:r>
              <w:rPr>
                <w:rFonts w:ascii="楷体_GB2312" w:eastAsia="楷体_GB2312" w:hAnsi="楷体_GB2312" w:cs="楷体_GB2312" w:hint="eastAsia"/>
                <w:b/>
                <w:szCs w:val="21"/>
              </w:rPr>
              <w:t>师德修养</w:t>
            </w:r>
          </w:p>
        </w:tc>
        <w:tc>
          <w:tcPr>
            <w:tcW w:w="5885" w:type="dxa"/>
            <w:gridSpan w:val="3"/>
            <w:tcBorders>
              <w:tl2br w:val="nil"/>
              <w:tr2bl w:val="nil"/>
            </w:tcBorders>
            <w:vAlign w:val="center"/>
          </w:tcPr>
          <w:p w:rsidR="008C4AC3" w:rsidRDefault="008C4AC3" w:rsidP="008A55D7">
            <w:pPr>
              <w:pStyle w:val="NewNew"/>
              <w:spacing w:line="360" w:lineRule="exact"/>
              <w:ind w:left="19"/>
              <w:rPr>
                <w:szCs w:val="21"/>
              </w:rPr>
            </w:pPr>
            <w:r>
              <w:rPr>
                <w:rFonts w:ascii="方正书宋简体" w:eastAsia="方正书宋简体" w:hAnsi="宋体" w:hint="eastAsia"/>
                <w:bCs/>
                <w:szCs w:val="21"/>
              </w:rPr>
              <w:t>1、参加见习教师规范化培训的教师撰写第一学期和第二学期个人规划和参培计划书。</w:t>
            </w:r>
          </w:p>
        </w:tc>
        <w:tc>
          <w:tcPr>
            <w:tcW w:w="548" w:type="dxa"/>
            <w:tcBorders>
              <w:tl2br w:val="nil"/>
              <w:tr2bl w:val="nil"/>
            </w:tcBorders>
            <w:vAlign w:val="center"/>
          </w:tcPr>
          <w:p w:rsidR="008C4AC3" w:rsidRDefault="008C4AC3" w:rsidP="008A55D7">
            <w:pPr>
              <w:ind w:firstLineChars="0" w:firstLine="0"/>
              <w:rPr>
                <w:szCs w:val="21"/>
              </w:rPr>
            </w:pPr>
          </w:p>
        </w:tc>
        <w:tc>
          <w:tcPr>
            <w:tcW w:w="547" w:type="dxa"/>
            <w:tcBorders>
              <w:tl2br w:val="nil"/>
              <w:tr2bl w:val="nil"/>
            </w:tcBorders>
            <w:vAlign w:val="center"/>
          </w:tcPr>
          <w:p w:rsidR="008C4AC3" w:rsidRDefault="008C4AC3" w:rsidP="008A55D7">
            <w:pPr>
              <w:ind w:firstLineChars="0" w:firstLine="0"/>
              <w:rPr>
                <w:szCs w:val="21"/>
              </w:rPr>
            </w:pPr>
          </w:p>
        </w:tc>
        <w:tc>
          <w:tcPr>
            <w:tcW w:w="546" w:type="dxa"/>
            <w:tcBorders>
              <w:tl2br w:val="nil"/>
              <w:tr2bl w:val="nil"/>
            </w:tcBorders>
            <w:vAlign w:val="center"/>
          </w:tcPr>
          <w:p w:rsidR="008C4AC3" w:rsidRDefault="008C4AC3" w:rsidP="008A55D7">
            <w:pPr>
              <w:ind w:firstLineChars="0" w:firstLine="0"/>
              <w:rPr>
                <w:szCs w:val="21"/>
              </w:rPr>
            </w:pPr>
          </w:p>
        </w:tc>
        <w:tc>
          <w:tcPr>
            <w:tcW w:w="560" w:type="dxa"/>
            <w:tcBorders>
              <w:tl2br w:val="nil"/>
              <w:tr2bl w:val="nil"/>
            </w:tcBorders>
            <w:vAlign w:val="center"/>
          </w:tcPr>
          <w:p w:rsidR="008C4AC3" w:rsidRDefault="008C4AC3" w:rsidP="008A55D7">
            <w:pPr>
              <w:ind w:firstLineChars="0" w:firstLine="0"/>
              <w:rPr>
                <w:szCs w:val="21"/>
              </w:rPr>
            </w:pPr>
          </w:p>
        </w:tc>
      </w:tr>
      <w:tr w:rsidR="008C4AC3" w:rsidTr="008A55D7">
        <w:trPr>
          <w:trHeight w:val="595"/>
        </w:trPr>
        <w:tc>
          <w:tcPr>
            <w:tcW w:w="1325" w:type="dxa"/>
            <w:vMerge/>
            <w:tcBorders>
              <w:tl2br w:val="nil"/>
              <w:tr2bl w:val="nil"/>
            </w:tcBorders>
            <w:vAlign w:val="center"/>
          </w:tcPr>
          <w:p w:rsidR="008C4AC3" w:rsidRDefault="008C4AC3" w:rsidP="008A55D7">
            <w:pPr>
              <w:ind w:firstLineChars="0" w:firstLine="0"/>
              <w:jc w:val="center"/>
              <w:rPr>
                <w:rFonts w:ascii="楷体_GB2312" w:eastAsia="楷体_GB2312" w:hAnsi="楷体_GB2312" w:cs="楷体_GB2312"/>
                <w:b/>
                <w:szCs w:val="21"/>
              </w:rPr>
            </w:pPr>
          </w:p>
        </w:tc>
        <w:tc>
          <w:tcPr>
            <w:tcW w:w="5885" w:type="dxa"/>
            <w:gridSpan w:val="3"/>
            <w:tcBorders>
              <w:tl2br w:val="nil"/>
              <w:tr2bl w:val="nil"/>
            </w:tcBorders>
            <w:vAlign w:val="center"/>
          </w:tcPr>
          <w:p w:rsidR="008C4AC3" w:rsidRDefault="008C4AC3" w:rsidP="008A55D7">
            <w:pPr>
              <w:pStyle w:val="NewNew"/>
              <w:spacing w:line="240" w:lineRule="auto"/>
              <w:rPr>
                <w:rFonts w:ascii="方正书宋简体" w:eastAsia="方正书宋简体" w:hAnsi="宋体"/>
                <w:bCs/>
                <w:szCs w:val="21"/>
              </w:rPr>
            </w:pPr>
            <w:r>
              <w:rPr>
                <w:rFonts w:ascii="方正书宋简体" w:eastAsia="方正书宋简体" w:hAnsi="宋体" w:hint="eastAsia"/>
                <w:bCs/>
                <w:szCs w:val="21"/>
              </w:rPr>
              <w:t>2、学习《于漪教育思想》网络课程，撰写1篇读书心得。</w:t>
            </w:r>
          </w:p>
        </w:tc>
        <w:tc>
          <w:tcPr>
            <w:tcW w:w="548" w:type="dxa"/>
            <w:tcBorders>
              <w:tl2br w:val="nil"/>
              <w:tr2bl w:val="nil"/>
            </w:tcBorders>
            <w:vAlign w:val="center"/>
          </w:tcPr>
          <w:p w:rsidR="008C4AC3" w:rsidRDefault="008C4AC3" w:rsidP="008A55D7">
            <w:pPr>
              <w:ind w:firstLineChars="0" w:firstLine="0"/>
              <w:rPr>
                <w:szCs w:val="21"/>
              </w:rPr>
            </w:pPr>
          </w:p>
        </w:tc>
        <w:tc>
          <w:tcPr>
            <w:tcW w:w="547" w:type="dxa"/>
            <w:tcBorders>
              <w:tl2br w:val="nil"/>
              <w:tr2bl w:val="nil"/>
            </w:tcBorders>
            <w:vAlign w:val="center"/>
          </w:tcPr>
          <w:p w:rsidR="008C4AC3" w:rsidRDefault="008C4AC3" w:rsidP="008A55D7">
            <w:pPr>
              <w:ind w:firstLineChars="0" w:firstLine="0"/>
              <w:rPr>
                <w:szCs w:val="21"/>
              </w:rPr>
            </w:pPr>
          </w:p>
        </w:tc>
        <w:tc>
          <w:tcPr>
            <w:tcW w:w="546" w:type="dxa"/>
            <w:tcBorders>
              <w:tl2br w:val="nil"/>
              <w:tr2bl w:val="nil"/>
            </w:tcBorders>
            <w:vAlign w:val="center"/>
          </w:tcPr>
          <w:p w:rsidR="008C4AC3" w:rsidRDefault="008C4AC3" w:rsidP="008A55D7">
            <w:pPr>
              <w:ind w:firstLineChars="0" w:firstLine="0"/>
              <w:rPr>
                <w:szCs w:val="21"/>
              </w:rPr>
            </w:pPr>
          </w:p>
        </w:tc>
        <w:tc>
          <w:tcPr>
            <w:tcW w:w="560" w:type="dxa"/>
            <w:tcBorders>
              <w:tl2br w:val="nil"/>
              <w:tr2bl w:val="nil"/>
            </w:tcBorders>
            <w:vAlign w:val="center"/>
          </w:tcPr>
          <w:p w:rsidR="008C4AC3" w:rsidRDefault="008C4AC3" w:rsidP="008A55D7">
            <w:pPr>
              <w:ind w:firstLineChars="0" w:firstLine="0"/>
              <w:rPr>
                <w:szCs w:val="21"/>
              </w:rPr>
            </w:pPr>
          </w:p>
        </w:tc>
      </w:tr>
      <w:tr w:rsidR="008C4AC3" w:rsidTr="008A55D7">
        <w:trPr>
          <w:trHeight w:val="595"/>
        </w:trPr>
        <w:tc>
          <w:tcPr>
            <w:tcW w:w="1325" w:type="dxa"/>
            <w:vMerge/>
            <w:tcBorders>
              <w:tl2br w:val="nil"/>
              <w:tr2bl w:val="nil"/>
            </w:tcBorders>
            <w:vAlign w:val="center"/>
          </w:tcPr>
          <w:p w:rsidR="008C4AC3" w:rsidRDefault="008C4AC3" w:rsidP="008A55D7">
            <w:pPr>
              <w:ind w:firstLineChars="0" w:firstLine="0"/>
              <w:jc w:val="center"/>
              <w:rPr>
                <w:rFonts w:ascii="楷体_GB2312" w:eastAsia="楷体_GB2312" w:hAnsi="楷体_GB2312" w:cs="楷体_GB2312"/>
                <w:b/>
                <w:szCs w:val="21"/>
              </w:rPr>
            </w:pPr>
          </w:p>
        </w:tc>
        <w:tc>
          <w:tcPr>
            <w:tcW w:w="5885" w:type="dxa"/>
            <w:gridSpan w:val="3"/>
            <w:tcBorders>
              <w:tl2br w:val="nil"/>
              <w:tr2bl w:val="nil"/>
            </w:tcBorders>
            <w:vAlign w:val="center"/>
          </w:tcPr>
          <w:p w:rsidR="008C4AC3" w:rsidRDefault="008C4AC3" w:rsidP="008A55D7">
            <w:pPr>
              <w:pStyle w:val="NewNew"/>
              <w:spacing w:line="360" w:lineRule="exact"/>
              <w:rPr>
                <w:rFonts w:ascii="方正书宋简体" w:eastAsia="方正书宋简体" w:hAnsi="宋体"/>
                <w:bCs/>
                <w:szCs w:val="21"/>
              </w:rPr>
            </w:pPr>
            <w:r>
              <w:rPr>
                <w:rFonts w:ascii="方正书宋简体" w:eastAsia="方正书宋简体" w:hAnsi="宋体" w:hint="eastAsia"/>
                <w:bCs/>
                <w:szCs w:val="21"/>
              </w:rPr>
              <w:t>3、完成4篇见习教师职业生涯体验随笔。</w:t>
            </w:r>
          </w:p>
        </w:tc>
        <w:tc>
          <w:tcPr>
            <w:tcW w:w="548" w:type="dxa"/>
            <w:tcBorders>
              <w:tl2br w:val="nil"/>
              <w:tr2bl w:val="nil"/>
            </w:tcBorders>
            <w:vAlign w:val="center"/>
          </w:tcPr>
          <w:p w:rsidR="008C4AC3" w:rsidRDefault="008C4AC3" w:rsidP="008A55D7">
            <w:pPr>
              <w:ind w:firstLineChars="0" w:firstLine="0"/>
              <w:rPr>
                <w:szCs w:val="21"/>
              </w:rPr>
            </w:pPr>
          </w:p>
        </w:tc>
        <w:tc>
          <w:tcPr>
            <w:tcW w:w="547" w:type="dxa"/>
            <w:tcBorders>
              <w:tl2br w:val="nil"/>
              <w:tr2bl w:val="nil"/>
            </w:tcBorders>
            <w:vAlign w:val="center"/>
          </w:tcPr>
          <w:p w:rsidR="008C4AC3" w:rsidRDefault="008C4AC3" w:rsidP="008A55D7">
            <w:pPr>
              <w:ind w:firstLineChars="0" w:firstLine="0"/>
              <w:rPr>
                <w:szCs w:val="21"/>
              </w:rPr>
            </w:pPr>
          </w:p>
        </w:tc>
        <w:tc>
          <w:tcPr>
            <w:tcW w:w="546" w:type="dxa"/>
            <w:tcBorders>
              <w:tl2br w:val="nil"/>
              <w:tr2bl w:val="nil"/>
            </w:tcBorders>
            <w:vAlign w:val="center"/>
          </w:tcPr>
          <w:p w:rsidR="008C4AC3" w:rsidRDefault="008C4AC3" w:rsidP="008A55D7">
            <w:pPr>
              <w:ind w:firstLineChars="0" w:firstLine="0"/>
              <w:rPr>
                <w:szCs w:val="21"/>
              </w:rPr>
            </w:pPr>
          </w:p>
        </w:tc>
        <w:tc>
          <w:tcPr>
            <w:tcW w:w="560" w:type="dxa"/>
            <w:tcBorders>
              <w:tl2br w:val="nil"/>
              <w:tr2bl w:val="nil"/>
            </w:tcBorders>
            <w:vAlign w:val="center"/>
          </w:tcPr>
          <w:p w:rsidR="008C4AC3" w:rsidRDefault="008C4AC3" w:rsidP="008A55D7">
            <w:pPr>
              <w:ind w:firstLineChars="0" w:firstLine="0"/>
              <w:rPr>
                <w:szCs w:val="21"/>
              </w:rPr>
            </w:pPr>
          </w:p>
        </w:tc>
      </w:tr>
      <w:tr w:rsidR="008C4AC3" w:rsidTr="008A55D7">
        <w:trPr>
          <w:trHeight w:val="595"/>
        </w:trPr>
        <w:tc>
          <w:tcPr>
            <w:tcW w:w="1325" w:type="dxa"/>
            <w:vMerge/>
            <w:tcBorders>
              <w:tl2br w:val="nil"/>
              <w:tr2bl w:val="nil"/>
            </w:tcBorders>
            <w:vAlign w:val="center"/>
          </w:tcPr>
          <w:p w:rsidR="008C4AC3" w:rsidRDefault="008C4AC3" w:rsidP="008A55D7">
            <w:pPr>
              <w:ind w:firstLineChars="0" w:firstLine="0"/>
              <w:jc w:val="center"/>
              <w:rPr>
                <w:rFonts w:ascii="楷体_GB2312" w:eastAsia="楷体_GB2312" w:hAnsi="楷体_GB2312" w:cs="楷体_GB2312"/>
                <w:b/>
                <w:szCs w:val="21"/>
              </w:rPr>
            </w:pPr>
          </w:p>
        </w:tc>
        <w:tc>
          <w:tcPr>
            <w:tcW w:w="5885" w:type="dxa"/>
            <w:gridSpan w:val="3"/>
            <w:tcBorders>
              <w:tl2br w:val="nil"/>
              <w:tr2bl w:val="nil"/>
            </w:tcBorders>
            <w:vAlign w:val="center"/>
          </w:tcPr>
          <w:p w:rsidR="008C4AC3" w:rsidRDefault="008C4AC3" w:rsidP="008A55D7">
            <w:pPr>
              <w:ind w:firstLineChars="0" w:firstLine="0"/>
              <w:jc w:val="both"/>
              <w:rPr>
                <w:rFonts w:ascii="方正书宋简体" w:eastAsia="方正书宋简体"/>
                <w:bCs/>
                <w:szCs w:val="21"/>
              </w:rPr>
            </w:pPr>
            <w:r>
              <w:rPr>
                <w:rFonts w:ascii="方正书宋简体" w:eastAsia="方正书宋简体" w:hint="eastAsia"/>
                <w:bCs/>
                <w:szCs w:val="21"/>
              </w:rPr>
              <w:t>4、完成3篇见习教师规范化培训阶段小结（包括对教师的职业感悟）。</w:t>
            </w:r>
          </w:p>
        </w:tc>
        <w:tc>
          <w:tcPr>
            <w:tcW w:w="548" w:type="dxa"/>
            <w:tcBorders>
              <w:tl2br w:val="nil"/>
              <w:tr2bl w:val="nil"/>
            </w:tcBorders>
            <w:vAlign w:val="center"/>
          </w:tcPr>
          <w:p w:rsidR="008C4AC3" w:rsidRDefault="008C4AC3" w:rsidP="008A55D7">
            <w:pPr>
              <w:ind w:firstLineChars="0" w:firstLine="0"/>
              <w:rPr>
                <w:szCs w:val="21"/>
              </w:rPr>
            </w:pPr>
          </w:p>
        </w:tc>
        <w:tc>
          <w:tcPr>
            <w:tcW w:w="547" w:type="dxa"/>
            <w:tcBorders>
              <w:tl2br w:val="nil"/>
              <w:tr2bl w:val="nil"/>
            </w:tcBorders>
            <w:vAlign w:val="center"/>
          </w:tcPr>
          <w:p w:rsidR="008C4AC3" w:rsidRDefault="008C4AC3" w:rsidP="008A55D7">
            <w:pPr>
              <w:ind w:firstLineChars="0" w:firstLine="0"/>
              <w:rPr>
                <w:szCs w:val="21"/>
              </w:rPr>
            </w:pPr>
          </w:p>
        </w:tc>
        <w:tc>
          <w:tcPr>
            <w:tcW w:w="546" w:type="dxa"/>
            <w:tcBorders>
              <w:tl2br w:val="nil"/>
              <w:tr2bl w:val="nil"/>
            </w:tcBorders>
            <w:vAlign w:val="center"/>
          </w:tcPr>
          <w:p w:rsidR="008C4AC3" w:rsidRDefault="008C4AC3" w:rsidP="008A55D7">
            <w:pPr>
              <w:ind w:firstLineChars="0" w:firstLine="0"/>
              <w:rPr>
                <w:szCs w:val="21"/>
              </w:rPr>
            </w:pPr>
          </w:p>
        </w:tc>
        <w:tc>
          <w:tcPr>
            <w:tcW w:w="560" w:type="dxa"/>
            <w:tcBorders>
              <w:tl2br w:val="nil"/>
              <w:tr2bl w:val="nil"/>
            </w:tcBorders>
            <w:vAlign w:val="center"/>
          </w:tcPr>
          <w:p w:rsidR="008C4AC3" w:rsidRDefault="008C4AC3" w:rsidP="008A55D7">
            <w:pPr>
              <w:ind w:firstLineChars="0" w:firstLine="0"/>
              <w:rPr>
                <w:szCs w:val="21"/>
              </w:rPr>
            </w:pPr>
          </w:p>
        </w:tc>
      </w:tr>
      <w:tr w:rsidR="008C4AC3" w:rsidTr="008A55D7">
        <w:trPr>
          <w:trHeight w:val="595"/>
        </w:trPr>
        <w:tc>
          <w:tcPr>
            <w:tcW w:w="1325" w:type="dxa"/>
            <w:vMerge w:val="restart"/>
            <w:tcBorders>
              <w:tl2br w:val="nil"/>
              <w:tr2bl w:val="nil"/>
            </w:tcBorders>
            <w:vAlign w:val="center"/>
          </w:tcPr>
          <w:p w:rsidR="008C4AC3" w:rsidRDefault="008C4AC3" w:rsidP="008A55D7">
            <w:pPr>
              <w:ind w:firstLineChars="0" w:firstLine="0"/>
              <w:jc w:val="center"/>
              <w:rPr>
                <w:rFonts w:ascii="楷体_GB2312" w:eastAsia="楷体_GB2312" w:hAnsi="楷体_GB2312" w:cs="楷体_GB2312"/>
                <w:b/>
                <w:szCs w:val="21"/>
              </w:rPr>
            </w:pPr>
            <w:r>
              <w:rPr>
                <w:rFonts w:ascii="楷体_GB2312" w:eastAsia="楷体_GB2312" w:hAnsi="楷体_GB2312" w:cs="楷体_GB2312" w:hint="eastAsia"/>
                <w:b/>
                <w:szCs w:val="21"/>
              </w:rPr>
              <w:t>课堂经历</w:t>
            </w:r>
          </w:p>
          <w:p w:rsidR="008C4AC3" w:rsidRDefault="008C4AC3" w:rsidP="008A55D7">
            <w:pPr>
              <w:ind w:firstLineChars="0" w:firstLine="0"/>
              <w:jc w:val="center"/>
              <w:rPr>
                <w:rFonts w:ascii="楷体_GB2312" w:eastAsia="楷体_GB2312" w:hAnsi="楷体_GB2312" w:cs="楷体_GB2312"/>
                <w:b/>
                <w:szCs w:val="21"/>
              </w:rPr>
            </w:pPr>
            <w:r>
              <w:rPr>
                <w:rFonts w:ascii="楷体_GB2312" w:eastAsia="楷体_GB2312" w:hAnsi="楷体_GB2312" w:cs="楷体_GB2312" w:hint="eastAsia"/>
                <w:b/>
                <w:szCs w:val="21"/>
              </w:rPr>
              <w:t>与</w:t>
            </w:r>
          </w:p>
          <w:p w:rsidR="008C4AC3" w:rsidRDefault="008C4AC3" w:rsidP="008A55D7">
            <w:pPr>
              <w:ind w:firstLineChars="0" w:firstLine="0"/>
              <w:jc w:val="center"/>
              <w:rPr>
                <w:rFonts w:ascii="楷体_GB2312" w:eastAsia="楷体_GB2312" w:hAnsi="楷体_GB2312" w:cs="楷体_GB2312"/>
                <w:b/>
                <w:szCs w:val="21"/>
              </w:rPr>
            </w:pPr>
            <w:r>
              <w:rPr>
                <w:rFonts w:ascii="楷体_GB2312" w:eastAsia="楷体_GB2312" w:hAnsi="楷体_GB2312" w:cs="楷体_GB2312" w:hint="eastAsia"/>
                <w:b/>
                <w:szCs w:val="21"/>
              </w:rPr>
              <w:t>教学实践</w:t>
            </w:r>
          </w:p>
        </w:tc>
        <w:tc>
          <w:tcPr>
            <w:tcW w:w="5885" w:type="dxa"/>
            <w:gridSpan w:val="3"/>
            <w:tcBorders>
              <w:tl2br w:val="nil"/>
              <w:tr2bl w:val="nil"/>
            </w:tcBorders>
            <w:vAlign w:val="center"/>
          </w:tcPr>
          <w:p w:rsidR="008C4AC3" w:rsidRDefault="008C4AC3" w:rsidP="008A55D7">
            <w:pPr>
              <w:pStyle w:val="NewNew"/>
              <w:spacing w:line="360" w:lineRule="exact"/>
              <w:rPr>
                <w:szCs w:val="21"/>
              </w:rPr>
            </w:pPr>
            <w:r>
              <w:rPr>
                <w:rFonts w:ascii="方正书宋简体" w:eastAsia="方正书宋简体" w:hAnsi="宋体" w:hint="eastAsia"/>
                <w:bCs/>
                <w:szCs w:val="21"/>
              </w:rPr>
              <w:t>5、在导师指导下，通读所任教学科课程标准，并在教研组内作一次课标解读专题发言。</w:t>
            </w:r>
          </w:p>
        </w:tc>
        <w:tc>
          <w:tcPr>
            <w:tcW w:w="548" w:type="dxa"/>
            <w:tcBorders>
              <w:tl2br w:val="nil"/>
              <w:tr2bl w:val="nil"/>
            </w:tcBorders>
            <w:vAlign w:val="center"/>
          </w:tcPr>
          <w:p w:rsidR="008C4AC3" w:rsidRDefault="008C4AC3" w:rsidP="008A55D7">
            <w:pPr>
              <w:ind w:firstLineChars="0" w:firstLine="0"/>
              <w:rPr>
                <w:szCs w:val="21"/>
              </w:rPr>
            </w:pPr>
          </w:p>
        </w:tc>
        <w:tc>
          <w:tcPr>
            <w:tcW w:w="547" w:type="dxa"/>
            <w:tcBorders>
              <w:tl2br w:val="nil"/>
              <w:tr2bl w:val="nil"/>
            </w:tcBorders>
            <w:vAlign w:val="center"/>
          </w:tcPr>
          <w:p w:rsidR="008C4AC3" w:rsidRDefault="008C4AC3" w:rsidP="008A55D7">
            <w:pPr>
              <w:ind w:firstLineChars="0" w:firstLine="0"/>
              <w:rPr>
                <w:szCs w:val="21"/>
              </w:rPr>
            </w:pPr>
          </w:p>
        </w:tc>
        <w:tc>
          <w:tcPr>
            <w:tcW w:w="546" w:type="dxa"/>
            <w:tcBorders>
              <w:tl2br w:val="nil"/>
              <w:tr2bl w:val="nil"/>
            </w:tcBorders>
            <w:vAlign w:val="center"/>
          </w:tcPr>
          <w:p w:rsidR="008C4AC3" w:rsidRDefault="008C4AC3" w:rsidP="008A55D7">
            <w:pPr>
              <w:ind w:firstLineChars="0" w:firstLine="0"/>
              <w:rPr>
                <w:szCs w:val="21"/>
              </w:rPr>
            </w:pPr>
          </w:p>
        </w:tc>
        <w:tc>
          <w:tcPr>
            <w:tcW w:w="560" w:type="dxa"/>
            <w:tcBorders>
              <w:tl2br w:val="nil"/>
              <w:tr2bl w:val="nil"/>
            </w:tcBorders>
            <w:vAlign w:val="center"/>
          </w:tcPr>
          <w:p w:rsidR="008C4AC3" w:rsidRDefault="008C4AC3" w:rsidP="008A55D7">
            <w:pPr>
              <w:ind w:firstLineChars="0" w:firstLine="0"/>
              <w:rPr>
                <w:szCs w:val="21"/>
              </w:rPr>
            </w:pPr>
          </w:p>
        </w:tc>
      </w:tr>
      <w:tr w:rsidR="008C4AC3" w:rsidTr="008A55D7">
        <w:trPr>
          <w:trHeight w:val="584"/>
        </w:trPr>
        <w:tc>
          <w:tcPr>
            <w:tcW w:w="1325" w:type="dxa"/>
            <w:vMerge/>
            <w:tcBorders>
              <w:tl2br w:val="nil"/>
              <w:tr2bl w:val="nil"/>
            </w:tcBorders>
            <w:vAlign w:val="center"/>
          </w:tcPr>
          <w:p w:rsidR="008C4AC3" w:rsidRDefault="008C4AC3" w:rsidP="008A55D7">
            <w:pPr>
              <w:ind w:firstLineChars="0" w:firstLine="0"/>
              <w:jc w:val="center"/>
              <w:rPr>
                <w:rFonts w:ascii="楷体_GB2312" w:eastAsia="楷体_GB2312" w:hAnsi="楷体_GB2312" w:cs="楷体_GB2312"/>
                <w:b/>
                <w:szCs w:val="21"/>
              </w:rPr>
            </w:pPr>
          </w:p>
        </w:tc>
        <w:tc>
          <w:tcPr>
            <w:tcW w:w="5885" w:type="dxa"/>
            <w:gridSpan w:val="3"/>
            <w:tcBorders>
              <w:tl2br w:val="nil"/>
              <w:tr2bl w:val="nil"/>
            </w:tcBorders>
            <w:vAlign w:val="center"/>
          </w:tcPr>
          <w:p w:rsidR="008C4AC3" w:rsidRDefault="008C4AC3" w:rsidP="008A55D7">
            <w:pPr>
              <w:pStyle w:val="NewNew"/>
              <w:spacing w:line="360" w:lineRule="exact"/>
              <w:rPr>
                <w:rFonts w:ascii="方正书宋简体" w:eastAsia="方正书宋简体" w:hAnsi="宋体"/>
                <w:bCs/>
                <w:szCs w:val="21"/>
              </w:rPr>
            </w:pPr>
            <w:r>
              <w:rPr>
                <w:rFonts w:ascii="方正书宋简体" w:eastAsia="方正书宋简体" w:hAnsi="宋体" w:hint="eastAsia"/>
                <w:bCs/>
                <w:szCs w:val="21"/>
              </w:rPr>
              <w:t>6、通读《上海市课程标准解读》，在组内做一次学习体会交流。</w:t>
            </w:r>
          </w:p>
        </w:tc>
        <w:tc>
          <w:tcPr>
            <w:tcW w:w="548" w:type="dxa"/>
            <w:tcBorders>
              <w:tl2br w:val="nil"/>
              <w:tr2bl w:val="nil"/>
            </w:tcBorders>
            <w:vAlign w:val="center"/>
          </w:tcPr>
          <w:p w:rsidR="008C4AC3" w:rsidRDefault="008C4AC3" w:rsidP="008A55D7">
            <w:pPr>
              <w:ind w:firstLineChars="0" w:firstLine="0"/>
              <w:rPr>
                <w:szCs w:val="21"/>
              </w:rPr>
            </w:pPr>
          </w:p>
        </w:tc>
        <w:tc>
          <w:tcPr>
            <w:tcW w:w="547" w:type="dxa"/>
            <w:tcBorders>
              <w:tl2br w:val="nil"/>
              <w:tr2bl w:val="nil"/>
            </w:tcBorders>
            <w:vAlign w:val="center"/>
          </w:tcPr>
          <w:p w:rsidR="008C4AC3" w:rsidRDefault="008C4AC3" w:rsidP="008A55D7">
            <w:pPr>
              <w:ind w:firstLineChars="0" w:firstLine="0"/>
              <w:rPr>
                <w:szCs w:val="21"/>
              </w:rPr>
            </w:pPr>
          </w:p>
        </w:tc>
        <w:tc>
          <w:tcPr>
            <w:tcW w:w="546" w:type="dxa"/>
            <w:tcBorders>
              <w:tl2br w:val="nil"/>
              <w:tr2bl w:val="nil"/>
            </w:tcBorders>
            <w:vAlign w:val="center"/>
          </w:tcPr>
          <w:p w:rsidR="008C4AC3" w:rsidRDefault="008C4AC3" w:rsidP="008A55D7">
            <w:pPr>
              <w:ind w:firstLineChars="0" w:firstLine="0"/>
              <w:rPr>
                <w:szCs w:val="21"/>
              </w:rPr>
            </w:pPr>
          </w:p>
        </w:tc>
        <w:tc>
          <w:tcPr>
            <w:tcW w:w="560" w:type="dxa"/>
            <w:tcBorders>
              <w:tl2br w:val="nil"/>
              <w:tr2bl w:val="nil"/>
            </w:tcBorders>
            <w:vAlign w:val="center"/>
          </w:tcPr>
          <w:p w:rsidR="008C4AC3" w:rsidRDefault="008C4AC3" w:rsidP="008A55D7">
            <w:pPr>
              <w:ind w:firstLineChars="0" w:firstLine="0"/>
              <w:rPr>
                <w:szCs w:val="21"/>
              </w:rPr>
            </w:pPr>
          </w:p>
        </w:tc>
      </w:tr>
      <w:tr w:rsidR="008C4AC3" w:rsidTr="008A55D7">
        <w:trPr>
          <w:trHeight w:val="584"/>
        </w:trPr>
        <w:tc>
          <w:tcPr>
            <w:tcW w:w="1325" w:type="dxa"/>
            <w:vMerge/>
            <w:tcBorders>
              <w:tl2br w:val="nil"/>
              <w:tr2bl w:val="nil"/>
            </w:tcBorders>
            <w:vAlign w:val="center"/>
          </w:tcPr>
          <w:p w:rsidR="008C4AC3" w:rsidRDefault="008C4AC3" w:rsidP="008A55D7">
            <w:pPr>
              <w:ind w:firstLineChars="0" w:firstLine="0"/>
              <w:jc w:val="center"/>
              <w:rPr>
                <w:rFonts w:ascii="楷体_GB2312" w:eastAsia="楷体_GB2312" w:hAnsi="楷体_GB2312" w:cs="楷体_GB2312"/>
                <w:b/>
                <w:szCs w:val="21"/>
              </w:rPr>
            </w:pPr>
          </w:p>
        </w:tc>
        <w:tc>
          <w:tcPr>
            <w:tcW w:w="5885" w:type="dxa"/>
            <w:gridSpan w:val="3"/>
            <w:tcBorders>
              <w:tl2br w:val="nil"/>
              <w:tr2bl w:val="nil"/>
            </w:tcBorders>
            <w:vAlign w:val="center"/>
          </w:tcPr>
          <w:p w:rsidR="008C4AC3" w:rsidRDefault="008C4AC3" w:rsidP="008A55D7">
            <w:pPr>
              <w:pStyle w:val="NewNew"/>
              <w:spacing w:line="360" w:lineRule="exact"/>
              <w:rPr>
                <w:rFonts w:ascii="方正书宋简体" w:eastAsia="方正书宋简体" w:hAnsi="宋体"/>
                <w:bCs/>
                <w:szCs w:val="21"/>
              </w:rPr>
            </w:pPr>
            <w:r>
              <w:rPr>
                <w:rFonts w:ascii="方正书宋简体" w:eastAsia="方正书宋简体" w:hAnsi="宋体" w:hint="eastAsia"/>
                <w:bCs/>
                <w:szCs w:val="21"/>
              </w:rPr>
              <w:t>7、解读所教年级学科教材，在教研组内作一次内容理解的交流。</w:t>
            </w:r>
          </w:p>
        </w:tc>
        <w:tc>
          <w:tcPr>
            <w:tcW w:w="548" w:type="dxa"/>
            <w:tcBorders>
              <w:tl2br w:val="nil"/>
              <w:tr2bl w:val="nil"/>
            </w:tcBorders>
            <w:vAlign w:val="center"/>
          </w:tcPr>
          <w:p w:rsidR="008C4AC3" w:rsidRDefault="008C4AC3" w:rsidP="008A55D7">
            <w:pPr>
              <w:ind w:firstLineChars="0" w:firstLine="0"/>
              <w:rPr>
                <w:szCs w:val="21"/>
              </w:rPr>
            </w:pPr>
          </w:p>
        </w:tc>
        <w:tc>
          <w:tcPr>
            <w:tcW w:w="547" w:type="dxa"/>
            <w:tcBorders>
              <w:tl2br w:val="nil"/>
              <w:tr2bl w:val="nil"/>
            </w:tcBorders>
            <w:vAlign w:val="center"/>
          </w:tcPr>
          <w:p w:rsidR="008C4AC3" w:rsidRDefault="008C4AC3" w:rsidP="008A55D7">
            <w:pPr>
              <w:ind w:firstLineChars="0" w:firstLine="0"/>
              <w:rPr>
                <w:szCs w:val="21"/>
              </w:rPr>
            </w:pPr>
          </w:p>
        </w:tc>
        <w:tc>
          <w:tcPr>
            <w:tcW w:w="546" w:type="dxa"/>
            <w:tcBorders>
              <w:tl2br w:val="nil"/>
              <w:tr2bl w:val="nil"/>
            </w:tcBorders>
            <w:vAlign w:val="center"/>
          </w:tcPr>
          <w:p w:rsidR="008C4AC3" w:rsidRDefault="008C4AC3" w:rsidP="008A55D7">
            <w:pPr>
              <w:ind w:firstLineChars="0" w:firstLine="0"/>
              <w:rPr>
                <w:szCs w:val="21"/>
              </w:rPr>
            </w:pPr>
          </w:p>
        </w:tc>
        <w:tc>
          <w:tcPr>
            <w:tcW w:w="560" w:type="dxa"/>
            <w:tcBorders>
              <w:tl2br w:val="nil"/>
              <w:tr2bl w:val="nil"/>
            </w:tcBorders>
            <w:vAlign w:val="center"/>
          </w:tcPr>
          <w:p w:rsidR="008C4AC3" w:rsidRDefault="008C4AC3" w:rsidP="008A55D7">
            <w:pPr>
              <w:ind w:firstLineChars="0" w:firstLine="0"/>
              <w:rPr>
                <w:szCs w:val="21"/>
              </w:rPr>
            </w:pPr>
          </w:p>
        </w:tc>
      </w:tr>
      <w:tr w:rsidR="008C4AC3" w:rsidTr="008A55D7">
        <w:trPr>
          <w:trHeight w:val="567"/>
        </w:trPr>
        <w:tc>
          <w:tcPr>
            <w:tcW w:w="1325" w:type="dxa"/>
            <w:vMerge/>
            <w:tcBorders>
              <w:tl2br w:val="nil"/>
              <w:tr2bl w:val="nil"/>
            </w:tcBorders>
            <w:vAlign w:val="center"/>
          </w:tcPr>
          <w:p w:rsidR="008C4AC3" w:rsidRDefault="008C4AC3" w:rsidP="008A55D7">
            <w:pPr>
              <w:ind w:firstLineChars="0" w:firstLine="0"/>
              <w:jc w:val="center"/>
              <w:rPr>
                <w:rFonts w:ascii="楷体_GB2312" w:eastAsia="楷体_GB2312" w:hAnsi="楷体_GB2312" w:cs="楷体_GB2312"/>
                <w:b/>
                <w:szCs w:val="21"/>
              </w:rPr>
            </w:pPr>
          </w:p>
        </w:tc>
        <w:tc>
          <w:tcPr>
            <w:tcW w:w="5885" w:type="dxa"/>
            <w:gridSpan w:val="3"/>
            <w:tcBorders>
              <w:tl2br w:val="nil"/>
              <w:tr2bl w:val="nil"/>
            </w:tcBorders>
            <w:vAlign w:val="center"/>
          </w:tcPr>
          <w:p w:rsidR="008C4AC3" w:rsidRDefault="008C4AC3" w:rsidP="008A55D7">
            <w:pPr>
              <w:pStyle w:val="NewNew"/>
              <w:spacing w:line="400" w:lineRule="exact"/>
              <w:rPr>
                <w:rFonts w:ascii="方正书宋简体" w:eastAsia="方正书宋简体" w:hAnsi="宋体"/>
                <w:bCs/>
                <w:szCs w:val="21"/>
              </w:rPr>
            </w:pPr>
            <w:r>
              <w:rPr>
                <w:rFonts w:ascii="方正书宋简体" w:eastAsia="方正书宋简体" w:hAnsi="宋体" w:hint="eastAsia"/>
                <w:bCs/>
                <w:szCs w:val="21"/>
              </w:rPr>
              <w:t>8、设计一节拓展型选修课的活动方案。（*）</w:t>
            </w:r>
          </w:p>
        </w:tc>
        <w:tc>
          <w:tcPr>
            <w:tcW w:w="548" w:type="dxa"/>
            <w:tcBorders>
              <w:tl2br w:val="nil"/>
              <w:tr2bl w:val="nil"/>
            </w:tcBorders>
            <w:vAlign w:val="center"/>
          </w:tcPr>
          <w:p w:rsidR="008C4AC3" w:rsidRDefault="008C4AC3" w:rsidP="008A55D7">
            <w:pPr>
              <w:ind w:firstLineChars="0" w:firstLine="0"/>
              <w:rPr>
                <w:szCs w:val="21"/>
              </w:rPr>
            </w:pPr>
          </w:p>
        </w:tc>
        <w:tc>
          <w:tcPr>
            <w:tcW w:w="547" w:type="dxa"/>
            <w:tcBorders>
              <w:tl2br w:val="nil"/>
              <w:tr2bl w:val="nil"/>
            </w:tcBorders>
            <w:vAlign w:val="center"/>
          </w:tcPr>
          <w:p w:rsidR="008C4AC3" w:rsidRDefault="008C4AC3" w:rsidP="008A55D7">
            <w:pPr>
              <w:ind w:firstLineChars="0" w:firstLine="0"/>
              <w:rPr>
                <w:szCs w:val="21"/>
              </w:rPr>
            </w:pPr>
          </w:p>
        </w:tc>
        <w:tc>
          <w:tcPr>
            <w:tcW w:w="546" w:type="dxa"/>
            <w:tcBorders>
              <w:tl2br w:val="nil"/>
              <w:tr2bl w:val="nil"/>
            </w:tcBorders>
            <w:vAlign w:val="center"/>
          </w:tcPr>
          <w:p w:rsidR="008C4AC3" w:rsidRDefault="008C4AC3" w:rsidP="008A55D7">
            <w:pPr>
              <w:ind w:firstLineChars="0" w:firstLine="0"/>
              <w:rPr>
                <w:szCs w:val="21"/>
              </w:rPr>
            </w:pPr>
          </w:p>
        </w:tc>
        <w:tc>
          <w:tcPr>
            <w:tcW w:w="560" w:type="dxa"/>
            <w:tcBorders>
              <w:tl2br w:val="nil"/>
              <w:tr2bl w:val="nil"/>
            </w:tcBorders>
            <w:vAlign w:val="center"/>
          </w:tcPr>
          <w:p w:rsidR="008C4AC3" w:rsidRDefault="008C4AC3" w:rsidP="008A55D7">
            <w:pPr>
              <w:ind w:firstLineChars="0" w:firstLine="0"/>
              <w:rPr>
                <w:szCs w:val="21"/>
              </w:rPr>
            </w:pPr>
          </w:p>
        </w:tc>
      </w:tr>
      <w:tr w:rsidR="008C4AC3" w:rsidTr="008A55D7">
        <w:trPr>
          <w:trHeight w:val="567"/>
        </w:trPr>
        <w:tc>
          <w:tcPr>
            <w:tcW w:w="1325" w:type="dxa"/>
            <w:vMerge/>
            <w:tcBorders>
              <w:tl2br w:val="nil"/>
              <w:tr2bl w:val="nil"/>
            </w:tcBorders>
            <w:vAlign w:val="center"/>
          </w:tcPr>
          <w:p w:rsidR="008C4AC3" w:rsidRDefault="008C4AC3" w:rsidP="008A55D7">
            <w:pPr>
              <w:ind w:firstLineChars="0" w:firstLine="0"/>
              <w:jc w:val="center"/>
              <w:rPr>
                <w:rFonts w:ascii="楷体_GB2312" w:eastAsia="楷体_GB2312" w:hAnsi="楷体_GB2312" w:cs="楷体_GB2312"/>
                <w:b/>
                <w:szCs w:val="21"/>
              </w:rPr>
            </w:pPr>
          </w:p>
        </w:tc>
        <w:tc>
          <w:tcPr>
            <w:tcW w:w="5885" w:type="dxa"/>
            <w:gridSpan w:val="3"/>
            <w:tcBorders>
              <w:tl2br w:val="nil"/>
              <w:tr2bl w:val="nil"/>
            </w:tcBorders>
            <w:vAlign w:val="center"/>
          </w:tcPr>
          <w:p w:rsidR="008C4AC3" w:rsidRDefault="008C4AC3" w:rsidP="008A55D7">
            <w:pPr>
              <w:pStyle w:val="NewNew"/>
              <w:spacing w:line="400" w:lineRule="exact"/>
              <w:rPr>
                <w:rFonts w:ascii="方正书宋简体" w:eastAsia="方正书宋简体" w:hAnsi="宋体"/>
                <w:bCs/>
                <w:szCs w:val="21"/>
              </w:rPr>
            </w:pPr>
            <w:r>
              <w:rPr>
                <w:rFonts w:ascii="方正书宋简体" w:eastAsia="方正书宋简体" w:hAnsi="宋体" w:hint="eastAsia"/>
                <w:bCs/>
                <w:szCs w:val="21"/>
              </w:rPr>
              <w:t>9、选择重点课程，撰写听课记录与分析。</w:t>
            </w:r>
          </w:p>
        </w:tc>
        <w:tc>
          <w:tcPr>
            <w:tcW w:w="548" w:type="dxa"/>
            <w:tcBorders>
              <w:tl2br w:val="nil"/>
              <w:tr2bl w:val="nil"/>
            </w:tcBorders>
            <w:vAlign w:val="center"/>
          </w:tcPr>
          <w:p w:rsidR="008C4AC3" w:rsidRDefault="008C4AC3" w:rsidP="008A55D7">
            <w:pPr>
              <w:ind w:firstLineChars="0" w:firstLine="0"/>
              <w:rPr>
                <w:szCs w:val="21"/>
              </w:rPr>
            </w:pPr>
          </w:p>
        </w:tc>
        <w:tc>
          <w:tcPr>
            <w:tcW w:w="547" w:type="dxa"/>
            <w:tcBorders>
              <w:tl2br w:val="nil"/>
              <w:tr2bl w:val="nil"/>
            </w:tcBorders>
            <w:vAlign w:val="center"/>
          </w:tcPr>
          <w:p w:rsidR="008C4AC3" w:rsidRDefault="008C4AC3" w:rsidP="008A55D7">
            <w:pPr>
              <w:ind w:firstLineChars="0" w:firstLine="0"/>
              <w:rPr>
                <w:szCs w:val="21"/>
              </w:rPr>
            </w:pPr>
          </w:p>
        </w:tc>
        <w:tc>
          <w:tcPr>
            <w:tcW w:w="546" w:type="dxa"/>
            <w:tcBorders>
              <w:tl2br w:val="nil"/>
              <w:tr2bl w:val="nil"/>
            </w:tcBorders>
            <w:vAlign w:val="center"/>
          </w:tcPr>
          <w:p w:rsidR="008C4AC3" w:rsidRDefault="008C4AC3" w:rsidP="008A55D7">
            <w:pPr>
              <w:ind w:firstLineChars="0" w:firstLine="0"/>
              <w:rPr>
                <w:szCs w:val="21"/>
              </w:rPr>
            </w:pPr>
          </w:p>
        </w:tc>
        <w:tc>
          <w:tcPr>
            <w:tcW w:w="560" w:type="dxa"/>
            <w:tcBorders>
              <w:tl2br w:val="nil"/>
              <w:tr2bl w:val="nil"/>
            </w:tcBorders>
            <w:vAlign w:val="center"/>
          </w:tcPr>
          <w:p w:rsidR="008C4AC3" w:rsidRDefault="008C4AC3" w:rsidP="008A55D7">
            <w:pPr>
              <w:ind w:firstLineChars="0" w:firstLine="0"/>
              <w:rPr>
                <w:szCs w:val="21"/>
              </w:rPr>
            </w:pPr>
          </w:p>
        </w:tc>
      </w:tr>
      <w:tr w:rsidR="008C4AC3" w:rsidTr="008A55D7">
        <w:trPr>
          <w:trHeight w:val="567"/>
        </w:trPr>
        <w:tc>
          <w:tcPr>
            <w:tcW w:w="1325" w:type="dxa"/>
            <w:vMerge/>
            <w:tcBorders>
              <w:tl2br w:val="nil"/>
              <w:tr2bl w:val="nil"/>
            </w:tcBorders>
            <w:vAlign w:val="center"/>
          </w:tcPr>
          <w:p w:rsidR="008C4AC3" w:rsidRDefault="008C4AC3" w:rsidP="008A55D7">
            <w:pPr>
              <w:ind w:firstLineChars="0" w:firstLine="0"/>
              <w:jc w:val="center"/>
              <w:rPr>
                <w:rFonts w:ascii="楷体_GB2312" w:eastAsia="楷体_GB2312" w:hAnsi="楷体_GB2312" w:cs="楷体_GB2312"/>
                <w:b/>
                <w:szCs w:val="21"/>
              </w:rPr>
            </w:pPr>
          </w:p>
        </w:tc>
        <w:tc>
          <w:tcPr>
            <w:tcW w:w="5885" w:type="dxa"/>
            <w:gridSpan w:val="3"/>
            <w:tcBorders>
              <w:tl2br w:val="nil"/>
              <w:tr2bl w:val="nil"/>
            </w:tcBorders>
            <w:vAlign w:val="center"/>
          </w:tcPr>
          <w:p w:rsidR="008C4AC3" w:rsidRDefault="008C4AC3" w:rsidP="008A55D7">
            <w:pPr>
              <w:pStyle w:val="NewNew"/>
              <w:spacing w:line="400" w:lineRule="exact"/>
              <w:rPr>
                <w:rFonts w:ascii="方正书宋简体" w:eastAsia="方正书宋简体" w:hAnsi="宋体"/>
                <w:bCs/>
                <w:szCs w:val="21"/>
              </w:rPr>
            </w:pPr>
            <w:r>
              <w:rPr>
                <w:rFonts w:ascii="方正书宋简体" w:eastAsia="方正书宋简体" w:hAnsi="宋体" w:hint="eastAsia"/>
                <w:bCs/>
                <w:szCs w:val="21"/>
              </w:rPr>
              <w:t>10、完成第一学期、第二学期听课情况记载表。</w:t>
            </w:r>
          </w:p>
        </w:tc>
        <w:tc>
          <w:tcPr>
            <w:tcW w:w="548" w:type="dxa"/>
            <w:tcBorders>
              <w:tl2br w:val="nil"/>
              <w:tr2bl w:val="nil"/>
            </w:tcBorders>
            <w:vAlign w:val="center"/>
          </w:tcPr>
          <w:p w:rsidR="008C4AC3" w:rsidRDefault="008C4AC3" w:rsidP="008A55D7">
            <w:pPr>
              <w:ind w:firstLineChars="0" w:firstLine="0"/>
              <w:rPr>
                <w:szCs w:val="21"/>
              </w:rPr>
            </w:pPr>
          </w:p>
        </w:tc>
        <w:tc>
          <w:tcPr>
            <w:tcW w:w="547" w:type="dxa"/>
            <w:tcBorders>
              <w:tl2br w:val="nil"/>
              <w:tr2bl w:val="nil"/>
            </w:tcBorders>
            <w:vAlign w:val="center"/>
          </w:tcPr>
          <w:p w:rsidR="008C4AC3" w:rsidRDefault="008C4AC3" w:rsidP="008A55D7">
            <w:pPr>
              <w:ind w:firstLineChars="0" w:firstLine="0"/>
              <w:rPr>
                <w:szCs w:val="21"/>
              </w:rPr>
            </w:pPr>
          </w:p>
        </w:tc>
        <w:tc>
          <w:tcPr>
            <w:tcW w:w="546" w:type="dxa"/>
            <w:tcBorders>
              <w:tl2br w:val="nil"/>
              <w:tr2bl w:val="nil"/>
            </w:tcBorders>
            <w:vAlign w:val="center"/>
          </w:tcPr>
          <w:p w:rsidR="008C4AC3" w:rsidRDefault="008C4AC3" w:rsidP="008A55D7">
            <w:pPr>
              <w:ind w:firstLineChars="0" w:firstLine="0"/>
              <w:rPr>
                <w:szCs w:val="21"/>
              </w:rPr>
            </w:pPr>
          </w:p>
        </w:tc>
        <w:tc>
          <w:tcPr>
            <w:tcW w:w="560" w:type="dxa"/>
            <w:tcBorders>
              <w:tl2br w:val="nil"/>
              <w:tr2bl w:val="nil"/>
            </w:tcBorders>
            <w:vAlign w:val="center"/>
          </w:tcPr>
          <w:p w:rsidR="008C4AC3" w:rsidRDefault="008C4AC3" w:rsidP="008A55D7">
            <w:pPr>
              <w:ind w:firstLineChars="0" w:firstLine="0"/>
              <w:rPr>
                <w:szCs w:val="21"/>
              </w:rPr>
            </w:pPr>
          </w:p>
        </w:tc>
      </w:tr>
      <w:tr w:rsidR="008C4AC3" w:rsidTr="008A55D7">
        <w:trPr>
          <w:trHeight w:val="567"/>
        </w:trPr>
        <w:tc>
          <w:tcPr>
            <w:tcW w:w="1325" w:type="dxa"/>
            <w:vMerge/>
            <w:tcBorders>
              <w:tl2br w:val="nil"/>
              <w:tr2bl w:val="nil"/>
            </w:tcBorders>
            <w:vAlign w:val="center"/>
          </w:tcPr>
          <w:p w:rsidR="008C4AC3" w:rsidRDefault="008C4AC3" w:rsidP="008A55D7">
            <w:pPr>
              <w:ind w:firstLineChars="0" w:firstLine="0"/>
              <w:jc w:val="center"/>
              <w:rPr>
                <w:rFonts w:ascii="楷体_GB2312" w:eastAsia="楷体_GB2312" w:hAnsi="楷体_GB2312" w:cs="楷体_GB2312"/>
                <w:b/>
                <w:szCs w:val="21"/>
              </w:rPr>
            </w:pPr>
          </w:p>
        </w:tc>
        <w:tc>
          <w:tcPr>
            <w:tcW w:w="5885" w:type="dxa"/>
            <w:gridSpan w:val="3"/>
            <w:tcBorders>
              <w:tl2br w:val="nil"/>
              <w:tr2bl w:val="nil"/>
            </w:tcBorders>
            <w:vAlign w:val="center"/>
          </w:tcPr>
          <w:p w:rsidR="008C4AC3" w:rsidRDefault="008C4AC3" w:rsidP="008A55D7">
            <w:pPr>
              <w:pStyle w:val="NewNew"/>
              <w:spacing w:line="400" w:lineRule="exact"/>
              <w:rPr>
                <w:rFonts w:ascii="方正书宋简体" w:eastAsia="方正书宋简体" w:hAnsi="宋体"/>
                <w:bCs/>
                <w:szCs w:val="21"/>
              </w:rPr>
            </w:pPr>
            <w:r>
              <w:rPr>
                <w:rFonts w:ascii="方正书宋简体" w:eastAsia="方正书宋简体" w:hAnsi="宋体" w:hint="eastAsia"/>
                <w:bCs/>
                <w:szCs w:val="21"/>
              </w:rPr>
              <w:t>11、根据考评课录像，进行自我评析。</w:t>
            </w:r>
          </w:p>
        </w:tc>
        <w:tc>
          <w:tcPr>
            <w:tcW w:w="548" w:type="dxa"/>
            <w:tcBorders>
              <w:tl2br w:val="nil"/>
              <w:tr2bl w:val="nil"/>
            </w:tcBorders>
            <w:vAlign w:val="center"/>
          </w:tcPr>
          <w:p w:rsidR="008C4AC3" w:rsidRDefault="008C4AC3" w:rsidP="008A55D7">
            <w:pPr>
              <w:ind w:firstLineChars="0" w:firstLine="0"/>
              <w:rPr>
                <w:szCs w:val="21"/>
              </w:rPr>
            </w:pPr>
          </w:p>
        </w:tc>
        <w:tc>
          <w:tcPr>
            <w:tcW w:w="547" w:type="dxa"/>
            <w:tcBorders>
              <w:tl2br w:val="nil"/>
              <w:tr2bl w:val="nil"/>
            </w:tcBorders>
            <w:vAlign w:val="center"/>
          </w:tcPr>
          <w:p w:rsidR="008C4AC3" w:rsidRDefault="008C4AC3" w:rsidP="008A55D7">
            <w:pPr>
              <w:ind w:firstLineChars="0" w:firstLine="0"/>
              <w:rPr>
                <w:szCs w:val="21"/>
              </w:rPr>
            </w:pPr>
          </w:p>
        </w:tc>
        <w:tc>
          <w:tcPr>
            <w:tcW w:w="546" w:type="dxa"/>
            <w:tcBorders>
              <w:tl2br w:val="nil"/>
              <w:tr2bl w:val="nil"/>
            </w:tcBorders>
            <w:vAlign w:val="center"/>
          </w:tcPr>
          <w:p w:rsidR="008C4AC3" w:rsidRDefault="008C4AC3" w:rsidP="008A55D7">
            <w:pPr>
              <w:ind w:firstLineChars="0" w:firstLine="0"/>
              <w:rPr>
                <w:szCs w:val="21"/>
              </w:rPr>
            </w:pPr>
          </w:p>
        </w:tc>
        <w:tc>
          <w:tcPr>
            <w:tcW w:w="560" w:type="dxa"/>
            <w:tcBorders>
              <w:tl2br w:val="nil"/>
              <w:tr2bl w:val="nil"/>
            </w:tcBorders>
            <w:vAlign w:val="center"/>
          </w:tcPr>
          <w:p w:rsidR="008C4AC3" w:rsidRDefault="008C4AC3" w:rsidP="008A55D7">
            <w:pPr>
              <w:ind w:firstLineChars="0" w:firstLine="0"/>
              <w:rPr>
                <w:szCs w:val="21"/>
              </w:rPr>
            </w:pPr>
          </w:p>
        </w:tc>
      </w:tr>
      <w:tr w:rsidR="008C4AC3" w:rsidTr="008A55D7">
        <w:trPr>
          <w:trHeight w:val="567"/>
        </w:trPr>
        <w:tc>
          <w:tcPr>
            <w:tcW w:w="1325" w:type="dxa"/>
            <w:vMerge/>
            <w:tcBorders>
              <w:tl2br w:val="nil"/>
              <w:tr2bl w:val="nil"/>
            </w:tcBorders>
            <w:vAlign w:val="center"/>
          </w:tcPr>
          <w:p w:rsidR="008C4AC3" w:rsidRDefault="008C4AC3" w:rsidP="008A55D7">
            <w:pPr>
              <w:ind w:firstLineChars="0" w:firstLine="0"/>
              <w:jc w:val="center"/>
              <w:rPr>
                <w:rFonts w:ascii="楷体_GB2312" w:eastAsia="楷体_GB2312" w:hAnsi="楷体_GB2312" w:cs="楷体_GB2312"/>
                <w:b/>
                <w:szCs w:val="21"/>
              </w:rPr>
            </w:pPr>
          </w:p>
        </w:tc>
        <w:tc>
          <w:tcPr>
            <w:tcW w:w="5885" w:type="dxa"/>
            <w:gridSpan w:val="3"/>
            <w:tcBorders>
              <w:tl2br w:val="nil"/>
              <w:tr2bl w:val="nil"/>
            </w:tcBorders>
            <w:vAlign w:val="center"/>
          </w:tcPr>
          <w:p w:rsidR="008C4AC3" w:rsidRDefault="008C4AC3" w:rsidP="008A55D7">
            <w:pPr>
              <w:spacing w:line="400" w:lineRule="exact"/>
              <w:ind w:firstLineChars="0" w:firstLine="0"/>
              <w:jc w:val="both"/>
              <w:rPr>
                <w:rFonts w:ascii="方正书宋简体" w:eastAsia="方正书宋简体"/>
                <w:bCs/>
                <w:szCs w:val="21"/>
              </w:rPr>
            </w:pPr>
            <w:r>
              <w:rPr>
                <w:rFonts w:ascii="方正书宋简体" w:eastAsia="方正书宋简体" w:hint="eastAsia"/>
                <w:bCs/>
                <w:szCs w:val="21"/>
              </w:rPr>
              <w:t>12、完成课堂教学设计。</w:t>
            </w:r>
          </w:p>
        </w:tc>
        <w:tc>
          <w:tcPr>
            <w:tcW w:w="548" w:type="dxa"/>
            <w:tcBorders>
              <w:tl2br w:val="nil"/>
              <w:tr2bl w:val="nil"/>
            </w:tcBorders>
            <w:vAlign w:val="center"/>
          </w:tcPr>
          <w:p w:rsidR="008C4AC3" w:rsidRDefault="008C4AC3" w:rsidP="008A55D7">
            <w:pPr>
              <w:ind w:firstLineChars="0" w:firstLine="0"/>
              <w:rPr>
                <w:szCs w:val="21"/>
              </w:rPr>
            </w:pPr>
          </w:p>
        </w:tc>
        <w:tc>
          <w:tcPr>
            <w:tcW w:w="547" w:type="dxa"/>
            <w:tcBorders>
              <w:tl2br w:val="nil"/>
              <w:tr2bl w:val="nil"/>
            </w:tcBorders>
            <w:vAlign w:val="center"/>
          </w:tcPr>
          <w:p w:rsidR="008C4AC3" w:rsidRDefault="008C4AC3" w:rsidP="008A55D7">
            <w:pPr>
              <w:ind w:firstLineChars="0" w:firstLine="0"/>
              <w:rPr>
                <w:szCs w:val="21"/>
              </w:rPr>
            </w:pPr>
          </w:p>
        </w:tc>
        <w:tc>
          <w:tcPr>
            <w:tcW w:w="546" w:type="dxa"/>
            <w:tcBorders>
              <w:tl2br w:val="nil"/>
              <w:tr2bl w:val="nil"/>
            </w:tcBorders>
            <w:vAlign w:val="center"/>
          </w:tcPr>
          <w:p w:rsidR="008C4AC3" w:rsidRDefault="008C4AC3" w:rsidP="008A55D7">
            <w:pPr>
              <w:ind w:firstLineChars="0" w:firstLine="0"/>
              <w:rPr>
                <w:szCs w:val="21"/>
              </w:rPr>
            </w:pPr>
          </w:p>
        </w:tc>
        <w:tc>
          <w:tcPr>
            <w:tcW w:w="560" w:type="dxa"/>
            <w:tcBorders>
              <w:tl2br w:val="nil"/>
              <w:tr2bl w:val="nil"/>
            </w:tcBorders>
            <w:vAlign w:val="center"/>
          </w:tcPr>
          <w:p w:rsidR="008C4AC3" w:rsidRDefault="008C4AC3" w:rsidP="008A55D7">
            <w:pPr>
              <w:ind w:firstLineChars="0" w:firstLine="0"/>
              <w:rPr>
                <w:szCs w:val="21"/>
              </w:rPr>
            </w:pPr>
          </w:p>
        </w:tc>
      </w:tr>
      <w:tr w:rsidR="008C4AC3" w:rsidTr="008A55D7">
        <w:trPr>
          <w:trHeight w:val="567"/>
        </w:trPr>
        <w:tc>
          <w:tcPr>
            <w:tcW w:w="1325" w:type="dxa"/>
            <w:vMerge/>
            <w:tcBorders>
              <w:tl2br w:val="nil"/>
              <w:tr2bl w:val="nil"/>
            </w:tcBorders>
            <w:vAlign w:val="center"/>
          </w:tcPr>
          <w:p w:rsidR="008C4AC3" w:rsidRDefault="008C4AC3" w:rsidP="008A55D7">
            <w:pPr>
              <w:ind w:firstLineChars="0" w:firstLine="0"/>
              <w:jc w:val="center"/>
              <w:rPr>
                <w:rFonts w:ascii="楷体_GB2312" w:eastAsia="楷体_GB2312" w:hAnsi="楷体_GB2312" w:cs="楷体_GB2312"/>
                <w:b/>
                <w:szCs w:val="21"/>
              </w:rPr>
            </w:pPr>
          </w:p>
        </w:tc>
        <w:tc>
          <w:tcPr>
            <w:tcW w:w="5885" w:type="dxa"/>
            <w:gridSpan w:val="3"/>
            <w:tcBorders>
              <w:tl2br w:val="nil"/>
              <w:tr2bl w:val="nil"/>
            </w:tcBorders>
            <w:vAlign w:val="center"/>
          </w:tcPr>
          <w:p w:rsidR="008C4AC3" w:rsidRDefault="008C4AC3" w:rsidP="008A55D7">
            <w:pPr>
              <w:pStyle w:val="NewNew"/>
              <w:spacing w:line="400" w:lineRule="exact"/>
              <w:ind w:left="19"/>
              <w:rPr>
                <w:rFonts w:ascii="方正书宋简体" w:eastAsia="方正书宋简体" w:hAnsi="宋体"/>
                <w:bCs/>
                <w:szCs w:val="21"/>
              </w:rPr>
            </w:pPr>
            <w:r>
              <w:rPr>
                <w:rFonts w:ascii="方正书宋简体" w:eastAsia="方正书宋简体" w:hAnsi="宋体" w:hint="eastAsia"/>
                <w:bCs/>
                <w:szCs w:val="21"/>
              </w:rPr>
              <w:t>13、编写单元检查试卷命题。</w:t>
            </w:r>
          </w:p>
        </w:tc>
        <w:tc>
          <w:tcPr>
            <w:tcW w:w="548" w:type="dxa"/>
            <w:tcBorders>
              <w:tl2br w:val="nil"/>
              <w:tr2bl w:val="nil"/>
            </w:tcBorders>
            <w:vAlign w:val="center"/>
          </w:tcPr>
          <w:p w:rsidR="008C4AC3" w:rsidRDefault="008C4AC3" w:rsidP="008A55D7">
            <w:pPr>
              <w:ind w:firstLineChars="0" w:firstLine="0"/>
              <w:rPr>
                <w:szCs w:val="21"/>
              </w:rPr>
            </w:pPr>
          </w:p>
        </w:tc>
        <w:tc>
          <w:tcPr>
            <w:tcW w:w="547" w:type="dxa"/>
            <w:tcBorders>
              <w:tl2br w:val="nil"/>
              <w:tr2bl w:val="nil"/>
            </w:tcBorders>
            <w:vAlign w:val="center"/>
          </w:tcPr>
          <w:p w:rsidR="008C4AC3" w:rsidRDefault="008C4AC3" w:rsidP="008A55D7">
            <w:pPr>
              <w:ind w:firstLineChars="0" w:firstLine="0"/>
              <w:rPr>
                <w:szCs w:val="21"/>
              </w:rPr>
            </w:pPr>
          </w:p>
        </w:tc>
        <w:tc>
          <w:tcPr>
            <w:tcW w:w="546" w:type="dxa"/>
            <w:tcBorders>
              <w:tl2br w:val="nil"/>
              <w:tr2bl w:val="nil"/>
            </w:tcBorders>
            <w:vAlign w:val="center"/>
          </w:tcPr>
          <w:p w:rsidR="008C4AC3" w:rsidRDefault="008C4AC3" w:rsidP="008A55D7">
            <w:pPr>
              <w:ind w:firstLineChars="0" w:firstLine="0"/>
              <w:rPr>
                <w:szCs w:val="21"/>
              </w:rPr>
            </w:pPr>
          </w:p>
        </w:tc>
        <w:tc>
          <w:tcPr>
            <w:tcW w:w="560" w:type="dxa"/>
            <w:tcBorders>
              <w:tl2br w:val="nil"/>
              <w:tr2bl w:val="nil"/>
            </w:tcBorders>
            <w:vAlign w:val="center"/>
          </w:tcPr>
          <w:p w:rsidR="008C4AC3" w:rsidRDefault="008C4AC3" w:rsidP="008A55D7">
            <w:pPr>
              <w:ind w:firstLineChars="0" w:firstLine="0"/>
              <w:rPr>
                <w:szCs w:val="21"/>
              </w:rPr>
            </w:pPr>
          </w:p>
        </w:tc>
      </w:tr>
      <w:tr w:rsidR="008C4AC3" w:rsidTr="008A55D7">
        <w:trPr>
          <w:trHeight w:val="567"/>
        </w:trPr>
        <w:tc>
          <w:tcPr>
            <w:tcW w:w="1325" w:type="dxa"/>
            <w:vMerge/>
            <w:tcBorders>
              <w:tl2br w:val="nil"/>
              <w:tr2bl w:val="nil"/>
            </w:tcBorders>
            <w:vAlign w:val="center"/>
          </w:tcPr>
          <w:p w:rsidR="008C4AC3" w:rsidRDefault="008C4AC3" w:rsidP="008A55D7">
            <w:pPr>
              <w:ind w:firstLineChars="0" w:firstLine="0"/>
              <w:jc w:val="center"/>
              <w:rPr>
                <w:rFonts w:ascii="楷体_GB2312" w:eastAsia="楷体_GB2312" w:hAnsi="楷体_GB2312" w:cs="楷体_GB2312"/>
                <w:b/>
                <w:szCs w:val="21"/>
              </w:rPr>
            </w:pPr>
          </w:p>
        </w:tc>
        <w:tc>
          <w:tcPr>
            <w:tcW w:w="5885" w:type="dxa"/>
            <w:gridSpan w:val="3"/>
            <w:tcBorders>
              <w:tl2br w:val="nil"/>
              <w:tr2bl w:val="nil"/>
            </w:tcBorders>
            <w:vAlign w:val="center"/>
          </w:tcPr>
          <w:p w:rsidR="008C4AC3" w:rsidRDefault="008C4AC3" w:rsidP="008A55D7">
            <w:pPr>
              <w:pStyle w:val="NewNew"/>
              <w:spacing w:line="400" w:lineRule="exact"/>
              <w:ind w:left="19"/>
              <w:rPr>
                <w:rFonts w:ascii="方正书宋简体" w:eastAsia="方正书宋简体" w:hAnsi="宋体"/>
                <w:bCs/>
                <w:szCs w:val="21"/>
              </w:rPr>
            </w:pPr>
            <w:r>
              <w:rPr>
                <w:rFonts w:ascii="方正书宋简体" w:eastAsia="方正书宋简体" w:hAnsi="宋体" w:hint="eastAsia"/>
                <w:bCs/>
                <w:szCs w:val="21"/>
              </w:rPr>
              <w:t>14、针对表十三，撰写单元检查质量分析报告。</w:t>
            </w:r>
          </w:p>
        </w:tc>
        <w:tc>
          <w:tcPr>
            <w:tcW w:w="548" w:type="dxa"/>
            <w:tcBorders>
              <w:tl2br w:val="nil"/>
              <w:tr2bl w:val="nil"/>
            </w:tcBorders>
            <w:vAlign w:val="center"/>
          </w:tcPr>
          <w:p w:rsidR="008C4AC3" w:rsidRDefault="008C4AC3" w:rsidP="008A55D7">
            <w:pPr>
              <w:ind w:firstLineChars="0" w:firstLine="0"/>
              <w:rPr>
                <w:szCs w:val="21"/>
              </w:rPr>
            </w:pPr>
          </w:p>
        </w:tc>
        <w:tc>
          <w:tcPr>
            <w:tcW w:w="547" w:type="dxa"/>
            <w:tcBorders>
              <w:tl2br w:val="nil"/>
              <w:tr2bl w:val="nil"/>
            </w:tcBorders>
            <w:vAlign w:val="center"/>
          </w:tcPr>
          <w:p w:rsidR="008C4AC3" w:rsidRDefault="008C4AC3" w:rsidP="008A55D7">
            <w:pPr>
              <w:ind w:firstLineChars="0" w:firstLine="0"/>
              <w:rPr>
                <w:szCs w:val="21"/>
              </w:rPr>
            </w:pPr>
          </w:p>
        </w:tc>
        <w:tc>
          <w:tcPr>
            <w:tcW w:w="546" w:type="dxa"/>
            <w:tcBorders>
              <w:tl2br w:val="nil"/>
              <w:tr2bl w:val="nil"/>
            </w:tcBorders>
            <w:vAlign w:val="center"/>
          </w:tcPr>
          <w:p w:rsidR="008C4AC3" w:rsidRDefault="008C4AC3" w:rsidP="008A55D7">
            <w:pPr>
              <w:ind w:firstLineChars="0" w:firstLine="0"/>
              <w:rPr>
                <w:szCs w:val="21"/>
              </w:rPr>
            </w:pPr>
          </w:p>
        </w:tc>
        <w:tc>
          <w:tcPr>
            <w:tcW w:w="560" w:type="dxa"/>
            <w:tcBorders>
              <w:tl2br w:val="nil"/>
              <w:tr2bl w:val="nil"/>
            </w:tcBorders>
            <w:vAlign w:val="center"/>
          </w:tcPr>
          <w:p w:rsidR="008C4AC3" w:rsidRDefault="008C4AC3" w:rsidP="008A55D7">
            <w:pPr>
              <w:ind w:firstLineChars="0" w:firstLine="0"/>
              <w:rPr>
                <w:szCs w:val="21"/>
              </w:rPr>
            </w:pPr>
          </w:p>
        </w:tc>
      </w:tr>
      <w:tr w:rsidR="008C4AC3" w:rsidTr="008A55D7">
        <w:trPr>
          <w:trHeight w:val="567"/>
        </w:trPr>
        <w:tc>
          <w:tcPr>
            <w:tcW w:w="1325" w:type="dxa"/>
            <w:vMerge/>
            <w:tcBorders>
              <w:tl2br w:val="nil"/>
              <w:tr2bl w:val="nil"/>
            </w:tcBorders>
            <w:vAlign w:val="center"/>
          </w:tcPr>
          <w:p w:rsidR="008C4AC3" w:rsidRDefault="008C4AC3" w:rsidP="008A55D7">
            <w:pPr>
              <w:ind w:firstLineChars="0" w:firstLine="0"/>
              <w:jc w:val="center"/>
              <w:rPr>
                <w:rFonts w:ascii="楷体_GB2312" w:eastAsia="楷体_GB2312" w:hAnsi="楷体_GB2312" w:cs="楷体_GB2312"/>
                <w:b/>
                <w:szCs w:val="21"/>
              </w:rPr>
            </w:pPr>
          </w:p>
        </w:tc>
        <w:tc>
          <w:tcPr>
            <w:tcW w:w="5885" w:type="dxa"/>
            <w:gridSpan w:val="3"/>
            <w:tcBorders>
              <w:tl2br w:val="nil"/>
              <w:tr2bl w:val="nil"/>
            </w:tcBorders>
            <w:vAlign w:val="center"/>
          </w:tcPr>
          <w:p w:rsidR="008C4AC3" w:rsidRDefault="008C4AC3" w:rsidP="008A55D7">
            <w:pPr>
              <w:spacing w:line="400" w:lineRule="exact"/>
              <w:ind w:firstLineChars="0" w:firstLine="0"/>
              <w:jc w:val="both"/>
              <w:rPr>
                <w:rFonts w:ascii="方正书宋简体" w:eastAsia="方正书宋简体"/>
                <w:bCs/>
                <w:szCs w:val="21"/>
              </w:rPr>
            </w:pPr>
            <w:r>
              <w:rPr>
                <w:rFonts w:ascii="方正书宋简体" w:eastAsia="方正书宋简体" w:hint="eastAsia"/>
                <w:bCs/>
                <w:szCs w:val="21"/>
              </w:rPr>
              <w:t>15、撰写期中或期终考试质量分析报告。</w:t>
            </w:r>
          </w:p>
        </w:tc>
        <w:tc>
          <w:tcPr>
            <w:tcW w:w="548" w:type="dxa"/>
            <w:tcBorders>
              <w:tl2br w:val="nil"/>
              <w:tr2bl w:val="nil"/>
            </w:tcBorders>
            <w:vAlign w:val="center"/>
          </w:tcPr>
          <w:p w:rsidR="008C4AC3" w:rsidRDefault="008C4AC3" w:rsidP="008A55D7">
            <w:pPr>
              <w:ind w:firstLineChars="0" w:firstLine="0"/>
              <w:rPr>
                <w:szCs w:val="21"/>
              </w:rPr>
            </w:pPr>
          </w:p>
        </w:tc>
        <w:tc>
          <w:tcPr>
            <w:tcW w:w="547" w:type="dxa"/>
            <w:tcBorders>
              <w:tl2br w:val="nil"/>
              <w:tr2bl w:val="nil"/>
            </w:tcBorders>
            <w:vAlign w:val="center"/>
          </w:tcPr>
          <w:p w:rsidR="008C4AC3" w:rsidRDefault="008C4AC3" w:rsidP="008A55D7">
            <w:pPr>
              <w:ind w:firstLineChars="0" w:firstLine="0"/>
              <w:rPr>
                <w:szCs w:val="21"/>
              </w:rPr>
            </w:pPr>
          </w:p>
        </w:tc>
        <w:tc>
          <w:tcPr>
            <w:tcW w:w="546" w:type="dxa"/>
            <w:tcBorders>
              <w:tl2br w:val="nil"/>
              <w:tr2bl w:val="nil"/>
            </w:tcBorders>
            <w:vAlign w:val="center"/>
          </w:tcPr>
          <w:p w:rsidR="008C4AC3" w:rsidRDefault="008C4AC3" w:rsidP="008A55D7">
            <w:pPr>
              <w:ind w:firstLineChars="0" w:firstLine="0"/>
              <w:rPr>
                <w:szCs w:val="21"/>
              </w:rPr>
            </w:pPr>
          </w:p>
        </w:tc>
        <w:tc>
          <w:tcPr>
            <w:tcW w:w="560" w:type="dxa"/>
            <w:tcBorders>
              <w:tl2br w:val="nil"/>
              <w:tr2bl w:val="nil"/>
            </w:tcBorders>
            <w:vAlign w:val="center"/>
          </w:tcPr>
          <w:p w:rsidR="008C4AC3" w:rsidRDefault="008C4AC3" w:rsidP="008A55D7">
            <w:pPr>
              <w:ind w:firstLineChars="0" w:firstLine="0"/>
              <w:rPr>
                <w:szCs w:val="21"/>
              </w:rPr>
            </w:pPr>
          </w:p>
        </w:tc>
      </w:tr>
    </w:tbl>
    <w:p w:rsidR="008C4AC3" w:rsidRDefault="008C4AC3" w:rsidP="008C4AC3">
      <w:pPr>
        <w:spacing w:line="240" w:lineRule="exact"/>
        <w:ind w:firstLineChars="0" w:firstLine="0"/>
        <w:jc w:val="both"/>
      </w:pPr>
    </w:p>
    <w:tbl>
      <w:tblPr>
        <w:tblW w:w="0" w:type="auto"/>
        <w:tblInd w:w="12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Change w:id="12" w:author="Administrator" w:date="2014-09-07T16:05:00Z">
          <w:tblPr>
            <w:tblW w:w="0" w:type="nil"/>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PrChange>
      </w:tblPr>
      <w:tblGrid>
        <w:gridCol w:w="1326"/>
        <w:gridCol w:w="5888"/>
        <w:gridCol w:w="549"/>
        <w:gridCol w:w="549"/>
        <w:gridCol w:w="549"/>
        <w:gridCol w:w="550"/>
        <w:tblGridChange w:id="13">
          <w:tblGrid>
            <w:gridCol w:w="1326"/>
            <w:gridCol w:w="5888"/>
            <w:gridCol w:w="549"/>
            <w:gridCol w:w="549"/>
            <w:gridCol w:w="549"/>
            <w:gridCol w:w="550"/>
          </w:tblGrid>
        </w:tblGridChange>
      </w:tblGrid>
      <w:tr w:rsidR="008C4AC3" w:rsidTr="008A55D7">
        <w:tc>
          <w:tcPr>
            <w:tcW w:w="1326" w:type="dxa"/>
            <w:tcBorders>
              <w:left w:val="single" w:sz="12" w:space="0" w:color="auto"/>
              <w:tl2br w:val="nil"/>
              <w:tr2bl w:val="nil"/>
            </w:tcBorders>
            <w:vAlign w:val="center"/>
            <w:tcPrChange w:id="14" w:author="Administrator" w:date="2014-09-07T16:05:00Z">
              <w:tcPr>
                <w:tcW w:w="0" w:type="auto"/>
                <w:tcBorders>
                  <w:left w:val="single" w:sz="12" w:space="0" w:color="auto"/>
                </w:tcBorders>
                <w:vAlign w:val="center"/>
              </w:tcPr>
            </w:tcPrChange>
          </w:tcPr>
          <w:p w:rsidR="008C4AC3" w:rsidRDefault="008C4AC3" w:rsidP="008A55D7">
            <w:pPr>
              <w:spacing w:line="320" w:lineRule="exact"/>
              <w:ind w:firstLineChars="0" w:firstLine="0"/>
              <w:jc w:val="center"/>
              <w:rPr>
                <w:b/>
              </w:rPr>
            </w:pPr>
            <w:r>
              <w:rPr>
                <w:rFonts w:hint="eastAsia"/>
                <w:b/>
              </w:rPr>
              <w:t>类别</w:t>
            </w:r>
          </w:p>
        </w:tc>
        <w:tc>
          <w:tcPr>
            <w:tcW w:w="5888" w:type="dxa"/>
            <w:tcBorders>
              <w:tl2br w:val="nil"/>
              <w:tr2bl w:val="nil"/>
            </w:tcBorders>
            <w:vAlign w:val="center"/>
            <w:tcPrChange w:id="15" w:author="Administrator" w:date="2014-09-07T16:05:00Z">
              <w:tcPr>
                <w:tcW w:w="0" w:type="auto"/>
                <w:vAlign w:val="center"/>
              </w:tcPr>
            </w:tcPrChange>
          </w:tcPr>
          <w:p w:rsidR="008C4AC3" w:rsidRDefault="008C4AC3" w:rsidP="008A55D7">
            <w:pPr>
              <w:spacing w:line="320" w:lineRule="exact"/>
              <w:ind w:firstLineChars="0" w:firstLine="0"/>
              <w:jc w:val="center"/>
              <w:rPr>
                <w:b/>
                <w:bCs/>
              </w:rPr>
            </w:pPr>
            <w:r>
              <w:rPr>
                <w:rFonts w:hint="eastAsia"/>
                <w:b/>
                <w:bCs/>
              </w:rPr>
              <w:t>培训内容及基本要求</w:t>
            </w:r>
          </w:p>
        </w:tc>
        <w:tc>
          <w:tcPr>
            <w:tcW w:w="549" w:type="dxa"/>
            <w:tcBorders>
              <w:tl2br w:val="nil"/>
              <w:tr2bl w:val="nil"/>
            </w:tcBorders>
            <w:vAlign w:val="center"/>
            <w:tcPrChange w:id="16" w:author="Administrator" w:date="2014-09-07T16:05:00Z">
              <w:tcPr>
                <w:tcW w:w="0" w:type="auto"/>
                <w:vAlign w:val="center"/>
              </w:tcPr>
            </w:tcPrChange>
          </w:tcPr>
          <w:p w:rsidR="008C4AC3" w:rsidRDefault="008C4AC3" w:rsidP="008A55D7">
            <w:pPr>
              <w:spacing w:line="320" w:lineRule="exact"/>
              <w:ind w:firstLineChars="0" w:firstLine="0"/>
              <w:jc w:val="center"/>
              <w:rPr>
                <w:b/>
                <w:bCs/>
              </w:rPr>
            </w:pPr>
            <w:r>
              <w:rPr>
                <w:rFonts w:hint="eastAsia"/>
                <w:b/>
                <w:bCs/>
              </w:rPr>
              <w:t>优秀</w:t>
            </w:r>
          </w:p>
        </w:tc>
        <w:tc>
          <w:tcPr>
            <w:tcW w:w="549" w:type="dxa"/>
            <w:tcBorders>
              <w:tl2br w:val="nil"/>
              <w:tr2bl w:val="nil"/>
            </w:tcBorders>
            <w:vAlign w:val="center"/>
            <w:tcPrChange w:id="17" w:author="Administrator" w:date="2014-09-07T16:05:00Z">
              <w:tcPr>
                <w:tcW w:w="0" w:type="auto"/>
                <w:vAlign w:val="center"/>
              </w:tcPr>
            </w:tcPrChange>
          </w:tcPr>
          <w:p w:rsidR="008C4AC3" w:rsidRDefault="008C4AC3" w:rsidP="008A55D7">
            <w:pPr>
              <w:spacing w:line="320" w:lineRule="exact"/>
              <w:ind w:firstLineChars="0" w:firstLine="0"/>
              <w:jc w:val="center"/>
              <w:rPr>
                <w:b/>
                <w:bCs/>
              </w:rPr>
            </w:pPr>
            <w:r>
              <w:rPr>
                <w:rFonts w:hint="eastAsia"/>
                <w:b/>
                <w:bCs/>
              </w:rPr>
              <w:t>良好</w:t>
            </w:r>
          </w:p>
        </w:tc>
        <w:tc>
          <w:tcPr>
            <w:tcW w:w="549" w:type="dxa"/>
            <w:tcBorders>
              <w:tl2br w:val="nil"/>
              <w:tr2bl w:val="nil"/>
            </w:tcBorders>
            <w:vAlign w:val="center"/>
            <w:tcPrChange w:id="18" w:author="Administrator" w:date="2014-09-07T16:05:00Z">
              <w:tcPr>
                <w:tcW w:w="0" w:type="auto"/>
                <w:vAlign w:val="center"/>
              </w:tcPr>
            </w:tcPrChange>
          </w:tcPr>
          <w:p w:rsidR="008C4AC3" w:rsidRDefault="008C4AC3" w:rsidP="008A55D7">
            <w:pPr>
              <w:spacing w:line="320" w:lineRule="exact"/>
              <w:ind w:firstLineChars="0" w:firstLine="0"/>
              <w:jc w:val="center"/>
              <w:rPr>
                <w:b/>
                <w:bCs/>
              </w:rPr>
            </w:pPr>
            <w:r>
              <w:rPr>
                <w:rFonts w:hint="eastAsia"/>
                <w:b/>
                <w:bCs/>
              </w:rPr>
              <w:t>合格</w:t>
            </w:r>
          </w:p>
        </w:tc>
        <w:tc>
          <w:tcPr>
            <w:tcW w:w="550" w:type="dxa"/>
            <w:tcBorders>
              <w:right w:val="single" w:sz="12" w:space="0" w:color="auto"/>
              <w:tl2br w:val="nil"/>
              <w:tr2bl w:val="nil"/>
            </w:tcBorders>
            <w:vAlign w:val="center"/>
            <w:tcPrChange w:id="19" w:author="Administrator" w:date="2014-09-07T16:05:00Z">
              <w:tcPr>
                <w:tcW w:w="0" w:type="auto"/>
                <w:tcBorders>
                  <w:right w:val="single" w:sz="12" w:space="0" w:color="auto"/>
                </w:tcBorders>
                <w:vAlign w:val="center"/>
              </w:tcPr>
            </w:tcPrChange>
          </w:tcPr>
          <w:p w:rsidR="008C4AC3" w:rsidRDefault="008C4AC3" w:rsidP="008A55D7">
            <w:pPr>
              <w:ind w:firstLineChars="0" w:firstLine="0"/>
              <w:jc w:val="center"/>
              <w:rPr>
                <w:b/>
                <w:bCs/>
              </w:rPr>
            </w:pPr>
            <w:r>
              <w:rPr>
                <w:rFonts w:hint="eastAsia"/>
                <w:b/>
                <w:bCs/>
              </w:rPr>
              <w:t>基本合格</w:t>
            </w:r>
          </w:p>
        </w:tc>
      </w:tr>
      <w:tr w:rsidR="008C4AC3" w:rsidTr="008A55D7">
        <w:trPr>
          <w:trHeight w:val="624"/>
          <w:trPrChange w:id="20" w:author="Administrator" w:date="2014-09-07T16:05:00Z">
            <w:trPr>
              <w:trHeight w:val="624"/>
            </w:trPr>
          </w:trPrChange>
        </w:trPr>
        <w:tc>
          <w:tcPr>
            <w:tcW w:w="1326" w:type="dxa"/>
            <w:vMerge w:val="restart"/>
            <w:tcBorders>
              <w:left w:val="single" w:sz="12" w:space="0" w:color="auto"/>
              <w:tl2br w:val="nil"/>
              <w:tr2bl w:val="nil"/>
            </w:tcBorders>
            <w:vAlign w:val="center"/>
            <w:tcPrChange w:id="21" w:author="Administrator" w:date="2014-09-07T16:05:00Z">
              <w:tcPr>
                <w:tcW w:w="0" w:type="auto"/>
                <w:vMerge w:val="restart"/>
                <w:tcBorders>
                  <w:left w:val="single" w:sz="12" w:space="0" w:color="auto"/>
                </w:tcBorders>
                <w:vAlign w:val="center"/>
              </w:tcPr>
            </w:tcPrChange>
          </w:tcPr>
          <w:p w:rsidR="008C4AC3" w:rsidRDefault="008C4AC3" w:rsidP="008A55D7">
            <w:pPr>
              <w:ind w:firstLineChars="0" w:firstLine="0"/>
              <w:jc w:val="center"/>
              <w:rPr>
                <w:rFonts w:ascii="楷体_GB2312" w:eastAsia="楷体_GB2312" w:hAnsi="楷体_GB2312" w:cs="楷体_GB2312"/>
                <w:b/>
                <w:szCs w:val="21"/>
              </w:rPr>
            </w:pPr>
            <w:r>
              <w:rPr>
                <w:rFonts w:ascii="楷体_GB2312" w:eastAsia="楷体_GB2312" w:hAnsi="楷体_GB2312" w:cs="楷体_GB2312" w:hint="eastAsia"/>
                <w:b/>
                <w:szCs w:val="21"/>
              </w:rPr>
              <w:t>班级工作</w:t>
            </w:r>
          </w:p>
          <w:p w:rsidR="008C4AC3" w:rsidRDefault="008C4AC3" w:rsidP="008A55D7">
            <w:pPr>
              <w:ind w:firstLineChars="0" w:firstLine="0"/>
              <w:jc w:val="center"/>
              <w:rPr>
                <w:rFonts w:ascii="楷体_GB2312" w:eastAsia="楷体_GB2312" w:hAnsi="楷体_GB2312" w:cs="楷体_GB2312"/>
                <w:b/>
                <w:szCs w:val="21"/>
              </w:rPr>
            </w:pPr>
            <w:r>
              <w:rPr>
                <w:rFonts w:ascii="楷体_GB2312" w:eastAsia="楷体_GB2312" w:hAnsi="楷体_GB2312" w:cs="楷体_GB2312" w:hint="eastAsia"/>
                <w:b/>
                <w:szCs w:val="21"/>
              </w:rPr>
              <w:t>与</w:t>
            </w:r>
          </w:p>
          <w:p w:rsidR="008C4AC3" w:rsidRDefault="008C4AC3" w:rsidP="008A55D7">
            <w:pPr>
              <w:ind w:firstLineChars="0" w:firstLine="0"/>
              <w:jc w:val="center"/>
              <w:rPr>
                <w:rFonts w:ascii="楷体_GB2312" w:eastAsia="楷体_GB2312" w:hAnsi="楷体_GB2312" w:cs="楷体_GB2312"/>
                <w:b/>
              </w:rPr>
            </w:pPr>
            <w:r>
              <w:rPr>
                <w:rFonts w:ascii="楷体_GB2312" w:eastAsia="楷体_GB2312" w:hAnsi="楷体_GB2312" w:cs="楷体_GB2312" w:hint="eastAsia"/>
                <w:b/>
                <w:szCs w:val="21"/>
              </w:rPr>
              <w:t>德育体验</w:t>
            </w:r>
          </w:p>
        </w:tc>
        <w:tc>
          <w:tcPr>
            <w:tcW w:w="5888" w:type="dxa"/>
            <w:tcBorders>
              <w:tl2br w:val="nil"/>
              <w:tr2bl w:val="nil"/>
            </w:tcBorders>
            <w:vAlign w:val="center"/>
            <w:tcPrChange w:id="22" w:author="Administrator" w:date="2014-09-07T16:05:00Z">
              <w:tcPr>
                <w:tcW w:w="0" w:type="auto"/>
                <w:vAlign w:val="center"/>
              </w:tcPr>
            </w:tcPrChange>
          </w:tcPr>
          <w:p w:rsidR="008C4AC3" w:rsidRDefault="008C4AC3" w:rsidP="008A55D7">
            <w:pPr>
              <w:pStyle w:val="NewNew"/>
              <w:spacing w:line="360" w:lineRule="auto"/>
            </w:pPr>
            <w:r>
              <w:rPr>
                <w:rFonts w:ascii="方正书宋简体" w:eastAsia="方正书宋简体" w:hAnsi="宋体" w:hint="eastAsia"/>
                <w:bCs/>
                <w:szCs w:val="21"/>
              </w:rPr>
              <w:t>16、撰写班级情况分析报告（计划）。</w:t>
            </w:r>
          </w:p>
        </w:tc>
        <w:tc>
          <w:tcPr>
            <w:tcW w:w="549" w:type="dxa"/>
            <w:tcBorders>
              <w:tl2br w:val="nil"/>
              <w:tr2bl w:val="nil"/>
            </w:tcBorders>
            <w:vAlign w:val="center"/>
            <w:tcPrChange w:id="23" w:author="Administrator" w:date="2014-09-07T16:05:00Z">
              <w:tcPr>
                <w:tcW w:w="0" w:type="auto"/>
                <w:vAlign w:val="center"/>
              </w:tcPr>
            </w:tcPrChange>
          </w:tcPr>
          <w:p w:rsidR="008C4AC3" w:rsidRDefault="008C4AC3" w:rsidP="008A55D7">
            <w:pPr>
              <w:ind w:firstLineChars="0" w:firstLine="0"/>
            </w:pPr>
          </w:p>
        </w:tc>
        <w:tc>
          <w:tcPr>
            <w:tcW w:w="549" w:type="dxa"/>
            <w:tcBorders>
              <w:tl2br w:val="nil"/>
              <w:tr2bl w:val="nil"/>
            </w:tcBorders>
            <w:vAlign w:val="center"/>
            <w:tcPrChange w:id="24" w:author="Administrator" w:date="2014-09-07T16:05:00Z">
              <w:tcPr>
                <w:tcW w:w="0" w:type="auto"/>
                <w:vAlign w:val="center"/>
              </w:tcPr>
            </w:tcPrChange>
          </w:tcPr>
          <w:p w:rsidR="008C4AC3" w:rsidRDefault="008C4AC3" w:rsidP="008A55D7">
            <w:pPr>
              <w:ind w:firstLineChars="0" w:firstLine="0"/>
            </w:pPr>
          </w:p>
        </w:tc>
        <w:tc>
          <w:tcPr>
            <w:tcW w:w="549" w:type="dxa"/>
            <w:tcBorders>
              <w:tl2br w:val="nil"/>
              <w:tr2bl w:val="nil"/>
            </w:tcBorders>
            <w:vAlign w:val="center"/>
            <w:tcPrChange w:id="25" w:author="Administrator" w:date="2014-09-07T16:05:00Z">
              <w:tcPr>
                <w:tcW w:w="0" w:type="auto"/>
                <w:vAlign w:val="center"/>
              </w:tcPr>
            </w:tcPrChange>
          </w:tcPr>
          <w:p w:rsidR="008C4AC3" w:rsidRDefault="008C4AC3" w:rsidP="008A55D7">
            <w:pPr>
              <w:ind w:firstLineChars="0" w:firstLine="0"/>
            </w:pPr>
          </w:p>
        </w:tc>
        <w:tc>
          <w:tcPr>
            <w:tcW w:w="550" w:type="dxa"/>
            <w:tcBorders>
              <w:right w:val="single" w:sz="12" w:space="0" w:color="auto"/>
              <w:tl2br w:val="nil"/>
              <w:tr2bl w:val="nil"/>
            </w:tcBorders>
            <w:vAlign w:val="center"/>
            <w:tcPrChange w:id="26" w:author="Administrator" w:date="2014-09-07T16:05:00Z">
              <w:tcPr>
                <w:tcW w:w="0" w:type="auto"/>
                <w:tcBorders>
                  <w:right w:val="single" w:sz="12" w:space="0" w:color="auto"/>
                </w:tcBorders>
                <w:vAlign w:val="center"/>
              </w:tcPr>
            </w:tcPrChange>
          </w:tcPr>
          <w:p w:rsidR="008C4AC3" w:rsidRDefault="008C4AC3" w:rsidP="008A55D7">
            <w:pPr>
              <w:ind w:firstLineChars="0" w:firstLine="0"/>
            </w:pPr>
          </w:p>
        </w:tc>
      </w:tr>
      <w:tr w:rsidR="008C4AC3" w:rsidTr="008A55D7">
        <w:trPr>
          <w:trHeight w:val="680"/>
          <w:trPrChange w:id="27" w:author="Administrator" w:date="2014-09-07T16:05:00Z">
            <w:trPr>
              <w:trHeight w:val="680"/>
            </w:trPr>
          </w:trPrChange>
        </w:trPr>
        <w:tc>
          <w:tcPr>
            <w:tcW w:w="1326" w:type="dxa"/>
            <w:vMerge/>
            <w:tcBorders>
              <w:left w:val="single" w:sz="12" w:space="0" w:color="auto"/>
              <w:tl2br w:val="nil"/>
              <w:tr2bl w:val="nil"/>
            </w:tcBorders>
            <w:vAlign w:val="center"/>
            <w:tcPrChange w:id="28" w:author="Administrator" w:date="2014-09-07T16:05:00Z">
              <w:tcPr>
                <w:tcW w:w="0" w:type="auto"/>
                <w:vMerge/>
                <w:tcBorders>
                  <w:left w:val="single" w:sz="12" w:space="0" w:color="auto"/>
                </w:tcBorders>
                <w:vAlign w:val="center"/>
              </w:tcPr>
            </w:tcPrChange>
          </w:tcPr>
          <w:p w:rsidR="008C4AC3" w:rsidRDefault="008C4AC3" w:rsidP="008A55D7">
            <w:pPr>
              <w:ind w:firstLineChars="0" w:firstLine="0"/>
              <w:jc w:val="center"/>
              <w:rPr>
                <w:rFonts w:ascii="楷体_GB2312" w:eastAsia="楷体_GB2312" w:hAnsi="楷体_GB2312" w:cs="楷体_GB2312"/>
                <w:b/>
                <w:szCs w:val="21"/>
              </w:rPr>
            </w:pPr>
          </w:p>
        </w:tc>
        <w:tc>
          <w:tcPr>
            <w:tcW w:w="5888" w:type="dxa"/>
            <w:tcBorders>
              <w:tl2br w:val="nil"/>
              <w:tr2bl w:val="nil"/>
            </w:tcBorders>
            <w:vAlign w:val="center"/>
            <w:tcPrChange w:id="29" w:author="Administrator" w:date="2014-09-07T16:05:00Z">
              <w:tcPr>
                <w:tcW w:w="0" w:type="auto"/>
                <w:vAlign w:val="center"/>
              </w:tcPr>
            </w:tcPrChange>
          </w:tcPr>
          <w:p w:rsidR="008C4AC3" w:rsidRDefault="008C4AC3" w:rsidP="008A55D7">
            <w:pPr>
              <w:pStyle w:val="NewNew"/>
              <w:spacing w:line="360" w:lineRule="auto"/>
              <w:rPr>
                <w:rFonts w:ascii="方正书宋简体" w:eastAsia="方正书宋简体" w:hAnsi="宋体"/>
                <w:bCs/>
                <w:szCs w:val="21"/>
              </w:rPr>
            </w:pPr>
            <w:r>
              <w:rPr>
                <w:rFonts w:ascii="方正书宋简体" w:eastAsia="方正书宋简体" w:hAnsi="宋体" w:hint="eastAsia"/>
                <w:bCs/>
                <w:szCs w:val="21"/>
              </w:rPr>
              <w:t>17、观摩培训学校班主任一日工作，并撰写记录与感悟；在聘任单位撰写班主任一日工作记录与感悟。</w:t>
            </w:r>
          </w:p>
        </w:tc>
        <w:tc>
          <w:tcPr>
            <w:tcW w:w="549" w:type="dxa"/>
            <w:tcBorders>
              <w:tl2br w:val="nil"/>
              <w:tr2bl w:val="nil"/>
            </w:tcBorders>
            <w:vAlign w:val="center"/>
            <w:tcPrChange w:id="30" w:author="Administrator" w:date="2014-09-07T16:05:00Z">
              <w:tcPr>
                <w:tcW w:w="0" w:type="auto"/>
                <w:vAlign w:val="center"/>
              </w:tcPr>
            </w:tcPrChange>
          </w:tcPr>
          <w:p w:rsidR="008C4AC3" w:rsidRDefault="008C4AC3" w:rsidP="008A55D7">
            <w:pPr>
              <w:ind w:firstLineChars="0" w:firstLine="0"/>
            </w:pPr>
          </w:p>
        </w:tc>
        <w:tc>
          <w:tcPr>
            <w:tcW w:w="549" w:type="dxa"/>
            <w:tcBorders>
              <w:tl2br w:val="nil"/>
              <w:tr2bl w:val="nil"/>
            </w:tcBorders>
            <w:vAlign w:val="center"/>
            <w:tcPrChange w:id="31" w:author="Administrator" w:date="2014-09-07T16:05:00Z">
              <w:tcPr>
                <w:tcW w:w="0" w:type="auto"/>
                <w:vAlign w:val="center"/>
              </w:tcPr>
            </w:tcPrChange>
          </w:tcPr>
          <w:p w:rsidR="008C4AC3" w:rsidRDefault="008C4AC3" w:rsidP="008A55D7">
            <w:pPr>
              <w:ind w:firstLineChars="0" w:firstLine="0"/>
            </w:pPr>
          </w:p>
        </w:tc>
        <w:tc>
          <w:tcPr>
            <w:tcW w:w="549" w:type="dxa"/>
            <w:tcBorders>
              <w:tl2br w:val="nil"/>
              <w:tr2bl w:val="nil"/>
            </w:tcBorders>
            <w:vAlign w:val="center"/>
            <w:tcPrChange w:id="32" w:author="Administrator" w:date="2014-09-07T16:05:00Z">
              <w:tcPr>
                <w:tcW w:w="0" w:type="auto"/>
                <w:vAlign w:val="center"/>
              </w:tcPr>
            </w:tcPrChange>
          </w:tcPr>
          <w:p w:rsidR="008C4AC3" w:rsidRDefault="008C4AC3" w:rsidP="008A55D7">
            <w:pPr>
              <w:ind w:firstLineChars="0" w:firstLine="0"/>
            </w:pPr>
          </w:p>
        </w:tc>
        <w:tc>
          <w:tcPr>
            <w:tcW w:w="550" w:type="dxa"/>
            <w:tcBorders>
              <w:right w:val="single" w:sz="12" w:space="0" w:color="auto"/>
              <w:tl2br w:val="nil"/>
              <w:tr2bl w:val="nil"/>
            </w:tcBorders>
            <w:vAlign w:val="center"/>
            <w:tcPrChange w:id="33" w:author="Administrator" w:date="2014-09-07T16:05:00Z">
              <w:tcPr>
                <w:tcW w:w="0" w:type="auto"/>
                <w:tcBorders>
                  <w:right w:val="single" w:sz="12" w:space="0" w:color="auto"/>
                </w:tcBorders>
                <w:vAlign w:val="center"/>
              </w:tcPr>
            </w:tcPrChange>
          </w:tcPr>
          <w:p w:rsidR="008C4AC3" w:rsidRDefault="008C4AC3" w:rsidP="008A55D7">
            <w:pPr>
              <w:ind w:firstLineChars="0" w:firstLine="0"/>
            </w:pPr>
          </w:p>
        </w:tc>
      </w:tr>
      <w:tr w:rsidR="008C4AC3" w:rsidTr="008A55D7">
        <w:trPr>
          <w:trHeight w:val="680"/>
          <w:trPrChange w:id="34" w:author="Administrator" w:date="2014-09-07T16:05:00Z">
            <w:trPr>
              <w:trHeight w:val="680"/>
            </w:trPr>
          </w:trPrChange>
        </w:trPr>
        <w:tc>
          <w:tcPr>
            <w:tcW w:w="1326" w:type="dxa"/>
            <w:vMerge/>
            <w:tcBorders>
              <w:left w:val="single" w:sz="12" w:space="0" w:color="auto"/>
              <w:tl2br w:val="nil"/>
              <w:tr2bl w:val="nil"/>
            </w:tcBorders>
            <w:vAlign w:val="center"/>
            <w:tcPrChange w:id="35" w:author="Administrator" w:date="2014-09-07T16:05:00Z">
              <w:tcPr>
                <w:tcW w:w="0" w:type="auto"/>
                <w:vMerge/>
                <w:tcBorders>
                  <w:left w:val="single" w:sz="12" w:space="0" w:color="auto"/>
                </w:tcBorders>
                <w:vAlign w:val="center"/>
              </w:tcPr>
            </w:tcPrChange>
          </w:tcPr>
          <w:p w:rsidR="008C4AC3" w:rsidRDefault="008C4AC3" w:rsidP="008A55D7">
            <w:pPr>
              <w:ind w:firstLineChars="0" w:firstLine="0"/>
              <w:jc w:val="center"/>
              <w:rPr>
                <w:rFonts w:ascii="楷体_GB2312" w:eastAsia="楷体_GB2312" w:hAnsi="楷体_GB2312" w:cs="楷体_GB2312"/>
                <w:b/>
                <w:szCs w:val="21"/>
              </w:rPr>
            </w:pPr>
          </w:p>
        </w:tc>
        <w:tc>
          <w:tcPr>
            <w:tcW w:w="5888" w:type="dxa"/>
            <w:tcBorders>
              <w:tl2br w:val="nil"/>
              <w:tr2bl w:val="nil"/>
            </w:tcBorders>
            <w:vAlign w:val="center"/>
            <w:tcPrChange w:id="36" w:author="Administrator" w:date="2014-09-07T16:05:00Z">
              <w:tcPr>
                <w:tcW w:w="0" w:type="auto"/>
                <w:vAlign w:val="center"/>
              </w:tcPr>
            </w:tcPrChange>
          </w:tcPr>
          <w:p w:rsidR="008C4AC3" w:rsidRDefault="008C4AC3" w:rsidP="008A55D7">
            <w:pPr>
              <w:spacing w:line="360" w:lineRule="auto"/>
              <w:ind w:firstLineChars="0" w:firstLine="0"/>
              <w:jc w:val="both"/>
              <w:rPr>
                <w:rFonts w:ascii="方正书宋简体" w:eastAsia="方正书宋简体"/>
                <w:bCs/>
                <w:szCs w:val="21"/>
              </w:rPr>
            </w:pPr>
            <w:r>
              <w:rPr>
                <w:rFonts w:ascii="方正书宋简体" w:eastAsia="方正书宋简体" w:hint="eastAsia"/>
                <w:bCs/>
                <w:szCs w:val="21"/>
              </w:rPr>
              <w:t>18、观摩培训学校带教教师的班干部会议，并填写记录单；在聘任单位主持一次班干部会议，并撰写记录单。</w:t>
            </w:r>
          </w:p>
        </w:tc>
        <w:tc>
          <w:tcPr>
            <w:tcW w:w="549" w:type="dxa"/>
            <w:tcBorders>
              <w:tl2br w:val="nil"/>
              <w:tr2bl w:val="nil"/>
            </w:tcBorders>
            <w:vAlign w:val="center"/>
            <w:tcPrChange w:id="37" w:author="Administrator" w:date="2014-09-07T16:05:00Z">
              <w:tcPr>
                <w:tcW w:w="0" w:type="auto"/>
                <w:vAlign w:val="center"/>
              </w:tcPr>
            </w:tcPrChange>
          </w:tcPr>
          <w:p w:rsidR="008C4AC3" w:rsidRDefault="008C4AC3" w:rsidP="008A55D7">
            <w:pPr>
              <w:ind w:firstLineChars="0" w:firstLine="0"/>
            </w:pPr>
          </w:p>
        </w:tc>
        <w:tc>
          <w:tcPr>
            <w:tcW w:w="549" w:type="dxa"/>
            <w:tcBorders>
              <w:tl2br w:val="nil"/>
              <w:tr2bl w:val="nil"/>
            </w:tcBorders>
            <w:vAlign w:val="center"/>
            <w:tcPrChange w:id="38" w:author="Administrator" w:date="2014-09-07T16:05:00Z">
              <w:tcPr>
                <w:tcW w:w="0" w:type="auto"/>
                <w:vAlign w:val="center"/>
              </w:tcPr>
            </w:tcPrChange>
          </w:tcPr>
          <w:p w:rsidR="008C4AC3" w:rsidRDefault="008C4AC3" w:rsidP="008A55D7">
            <w:pPr>
              <w:ind w:firstLineChars="0" w:firstLine="0"/>
            </w:pPr>
          </w:p>
        </w:tc>
        <w:tc>
          <w:tcPr>
            <w:tcW w:w="549" w:type="dxa"/>
            <w:tcBorders>
              <w:tl2br w:val="nil"/>
              <w:tr2bl w:val="nil"/>
            </w:tcBorders>
            <w:vAlign w:val="center"/>
            <w:tcPrChange w:id="39" w:author="Administrator" w:date="2014-09-07T16:05:00Z">
              <w:tcPr>
                <w:tcW w:w="0" w:type="auto"/>
                <w:vAlign w:val="center"/>
              </w:tcPr>
            </w:tcPrChange>
          </w:tcPr>
          <w:p w:rsidR="008C4AC3" w:rsidRDefault="008C4AC3" w:rsidP="008A55D7">
            <w:pPr>
              <w:ind w:firstLineChars="0" w:firstLine="0"/>
            </w:pPr>
          </w:p>
        </w:tc>
        <w:tc>
          <w:tcPr>
            <w:tcW w:w="550" w:type="dxa"/>
            <w:tcBorders>
              <w:right w:val="single" w:sz="12" w:space="0" w:color="auto"/>
              <w:tl2br w:val="nil"/>
              <w:tr2bl w:val="nil"/>
            </w:tcBorders>
            <w:vAlign w:val="center"/>
            <w:tcPrChange w:id="40" w:author="Administrator" w:date="2014-09-07T16:05:00Z">
              <w:tcPr>
                <w:tcW w:w="0" w:type="auto"/>
                <w:tcBorders>
                  <w:right w:val="single" w:sz="12" w:space="0" w:color="auto"/>
                </w:tcBorders>
                <w:vAlign w:val="center"/>
              </w:tcPr>
            </w:tcPrChange>
          </w:tcPr>
          <w:p w:rsidR="008C4AC3" w:rsidRDefault="008C4AC3" w:rsidP="008A55D7">
            <w:pPr>
              <w:ind w:firstLineChars="0" w:firstLine="0"/>
            </w:pPr>
          </w:p>
        </w:tc>
      </w:tr>
      <w:tr w:rsidR="008C4AC3" w:rsidTr="008A55D7">
        <w:trPr>
          <w:trHeight w:val="624"/>
          <w:trPrChange w:id="41" w:author="Administrator" w:date="2014-09-07T16:05:00Z">
            <w:trPr>
              <w:trHeight w:val="624"/>
            </w:trPr>
          </w:trPrChange>
        </w:trPr>
        <w:tc>
          <w:tcPr>
            <w:tcW w:w="1326" w:type="dxa"/>
            <w:vMerge/>
            <w:tcBorders>
              <w:left w:val="single" w:sz="12" w:space="0" w:color="auto"/>
              <w:tl2br w:val="nil"/>
              <w:tr2bl w:val="nil"/>
            </w:tcBorders>
            <w:vAlign w:val="center"/>
            <w:tcPrChange w:id="42" w:author="Administrator" w:date="2014-09-07T16:05:00Z">
              <w:tcPr>
                <w:tcW w:w="0" w:type="auto"/>
                <w:vMerge/>
                <w:tcBorders>
                  <w:left w:val="single" w:sz="12" w:space="0" w:color="auto"/>
                </w:tcBorders>
                <w:vAlign w:val="center"/>
              </w:tcPr>
            </w:tcPrChange>
          </w:tcPr>
          <w:p w:rsidR="008C4AC3" w:rsidRDefault="008C4AC3" w:rsidP="008A55D7">
            <w:pPr>
              <w:ind w:firstLineChars="0" w:firstLine="0"/>
              <w:jc w:val="center"/>
              <w:rPr>
                <w:rFonts w:ascii="楷体_GB2312" w:eastAsia="楷体_GB2312" w:hAnsi="楷体_GB2312" w:cs="楷体_GB2312"/>
                <w:b/>
                <w:szCs w:val="21"/>
              </w:rPr>
            </w:pPr>
          </w:p>
        </w:tc>
        <w:tc>
          <w:tcPr>
            <w:tcW w:w="5888" w:type="dxa"/>
            <w:tcBorders>
              <w:tl2br w:val="nil"/>
              <w:tr2bl w:val="nil"/>
            </w:tcBorders>
            <w:vAlign w:val="center"/>
            <w:tcPrChange w:id="43" w:author="Administrator" w:date="2014-09-07T16:05:00Z">
              <w:tcPr>
                <w:tcW w:w="0" w:type="auto"/>
                <w:vAlign w:val="center"/>
              </w:tcPr>
            </w:tcPrChange>
          </w:tcPr>
          <w:p w:rsidR="008C4AC3" w:rsidRDefault="008C4AC3" w:rsidP="008A55D7">
            <w:pPr>
              <w:numPr>
                <w:ilvl w:val="0"/>
                <w:numId w:val="1"/>
              </w:numPr>
              <w:spacing w:line="360" w:lineRule="auto"/>
              <w:ind w:firstLineChars="0" w:firstLine="0"/>
              <w:jc w:val="both"/>
              <w:rPr>
                <w:rFonts w:ascii="方正书宋简体" w:eastAsia="方正书宋简体"/>
                <w:bCs/>
                <w:szCs w:val="21"/>
              </w:rPr>
            </w:pPr>
            <w:r>
              <w:rPr>
                <w:rFonts w:ascii="方正书宋简体" w:eastAsia="方正书宋简体" w:hint="eastAsia"/>
                <w:bCs/>
                <w:szCs w:val="21"/>
              </w:rPr>
              <w:t>撰写学生的个案分析与研究。</w:t>
            </w:r>
          </w:p>
        </w:tc>
        <w:tc>
          <w:tcPr>
            <w:tcW w:w="549" w:type="dxa"/>
            <w:tcBorders>
              <w:tl2br w:val="nil"/>
              <w:tr2bl w:val="nil"/>
            </w:tcBorders>
            <w:vAlign w:val="center"/>
            <w:tcPrChange w:id="44" w:author="Administrator" w:date="2014-09-07T16:05:00Z">
              <w:tcPr>
                <w:tcW w:w="0" w:type="auto"/>
                <w:vAlign w:val="center"/>
              </w:tcPr>
            </w:tcPrChange>
          </w:tcPr>
          <w:p w:rsidR="008C4AC3" w:rsidRDefault="008C4AC3" w:rsidP="008A55D7">
            <w:pPr>
              <w:ind w:firstLineChars="0" w:firstLine="0"/>
            </w:pPr>
          </w:p>
        </w:tc>
        <w:tc>
          <w:tcPr>
            <w:tcW w:w="549" w:type="dxa"/>
            <w:tcBorders>
              <w:tl2br w:val="nil"/>
              <w:tr2bl w:val="nil"/>
            </w:tcBorders>
            <w:vAlign w:val="center"/>
            <w:tcPrChange w:id="45" w:author="Administrator" w:date="2014-09-07T16:05:00Z">
              <w:tcPr>
                <w:tcW w:w="0" w:type="auto"/>
                <w:vAlign w:val="center"/>
              </w:tcPr>
            </w:tcPrChange>
          </w:tcPr>
          <w:p w:rsidR="008C4AC3" w:rsidRDefault="008C4AC3" w:rsidP="008A55D7">
            <w:pPr>
              <w:ind w:firstLineChars="0" w:firstLine="0"/>
            </w:pPr>
          </w:p>
        </w:tc>
        <w:tc>
          <w:tcPr>
            <w:tcW w:w="549" w:type="dxa"/>
            <w:tcBorders>
              <w:tl2br w:val="nil"/>
              <w:tr2bl w:val="nil"/>
            </w:tcBorders>
            <w:vAlign w:val="center"/>
            <w:tcPrChange w:id="46" w:author="Administrator" w:date="2014-09-07T16:05:00Z">
              <w:tcPr>
                <w:tcW w:w="0" w:type="auto"/>
                <w:vAlign w:val="center"/>
              </w:tcPr>
            </w:tcPrChange>
          </w:tcPr>
          <w:p w:rsidR="008C4AC3" w:rsidRDefault="008C4AC3" w:rsidP="008A55D7">
            <w:pPr>
              <w:ind w:firstLineChars="0" w:firstLine="0"/>
            </w:pPr>
          </w:p>
        </w:tc>
        <w:tc>
          <w:tcPr>
            <w:tcW w:w="550" w:type="dxa"/>
            <w:tcBorders>
              <w:right w:val="single" w:sz="12" w:space="0" w:color="auto"/>
              <w:tl2br w:val="nil"/>
              <w:tr2bl w:val="nil"/>
            </w:tcBorders>
            <w:vAlign w:val="center"/>
            <w:tcPrChange w:id="47" w:author="Administrator" w:date="2014-09-07T16:05:00Z">
              <w:tcPr>
                <w:tcW w:w="0" w:type="auto"/>
                <w:tcBorders>
                  <w:right w:val="single" w:sz="12" w:space="0" w:color="auto"/>
                </w:tcBorders>
                <w:vAlign w:val="center"/>
              </w:tcPr>
            </w:tcPrChange>
          </w:tcPr>
          <w:p w:rsidR="008C4AC3" w:rsidRDefault="008C4AC3" w:rsidP="008A55D7">
            <w:pPr>
              <w:ind w:firstLineChars="0" w:firstLine="0"/>
            </w:pPr>
          </w:p>
        </w:tc>
      </w:tr>
      <w:tr w:rsidR="008C4AC3" w:rsidTr="008A55D7">
        <w:trPr>
          <w:trHeight w:val="624"/>
          <w:trPrChange w:id="48" w:author="Administrator" w:date="2014-09-07T16:05:00Z">
            <w:trPr>
              <w:trHeight w:val="624"/>
            </w:trPr>
          </w:trPrChange>
        </w:trPr>
        <w:tc>
          <w:tcPr>
            <w:tcW w:w="1326" w:type="dxa"/>
            <w:vMerge/>
            <w:tcBorders>
              <w:left w:val="single" w:sz="12" w:space="0" w:color="auto"/>
              <w:tl2br w:val="nil"/>
              <w:tr2bl w:val="nil"/>
            </w:tcBorders>
            <w:vAlign w:val="center"/>
            <w:tcPrChange w:id="49" w:author="Administrator" w:date="2014-09-07T16:05:00Z">
              <w:tcPr>
                <w:tcW w:w="0" w:type="auto"/>
                <w:vMerge/>
                <w:tcBorders>
                  <w:left w:val="single" w:sz="12" w:space="0" w:color="auto"/>
                </w:tcBorders>
                <w:vAlign w:val="center"/>
              </w:tcPr>
            </w:tcPrChange>
          </w:tcPr>
          <w:p w:rsidR="008C4AC3" w:rsidRDefault="008C4AC3" w:rsidP="008A55D7">
            <w:pPr>
              <w:ind w:firstLineChars="0" w:firstLine="0"/>
              <w:jc w:val="center"/>
              <w:rPr>
                <w:rFonts w:ascii="楷体_GB2312" w:eastAsia="楷体_GB2312" w:hAnsi="楷体_GB2312" w:cs="楷体_GB2312"/>
                <w:b/>
                <w:szCs w:val="21"/>
              </w:rPr>
            </w:pPr>
          </w:p>
        </w:tc>
        <w:tc>
          <w:tcPr>
            <w:tcW w:w="5888" w:type="dxa"/>
            <w:tcBorders>
              <w:tl2br w:val="nil"/>
              <w:tr2bl w:val="nil"/>
            </w:tcBorders>
            <w:vAlign w:val="center"/>
            <w:tcPrChange w:id="50" w:author="Administrator" w:date="2014-09-07T16:05:00Z">
              <w:tcPr>
                <w:tcW w:w="0" w:type="auto"/>
                <w:vAlign w:val="center"/>
              </w:tcPr>
            </w:tcPrChange>
          </w:tcPr>
          <w:p w:rsidR="008C4AC3" w:rsidRDefault="008C4AC3" w:rsidP="008A55D7">
            <w:pPr>
              <w:numPr>
                <w:ilvl w:val="0"/>
                <w:numId w:val="1"/>
              </w:numPr>
              <w:spacing w:line="360" w:lineRule="auto"/>
              <w:ind w:firstLineChars="0" w:firstLine="0"/>
              <w:jc w:val="both"/>
              <w:rPr>
                <w:rFonts w:ascii="方正书宋简体" w:eastAsia="方正书宋简体"/>
                <w:bCs/>
                <w:szCs w:val="21"/>
              </w:rPr>
            </w:pPr>
            <w:r>
              <w:rPr>
                <w:rFonts w:ascii="方正书宋简体" w:eastAsia="方正书宋简体" w:hint="eastAsia"/>
                <w:bCs/>
                <w:szCs w:val="21"/>
              </w:rPr>
              <w:t>观摩培训学校带教教师的主题班（队）会，并填写记录单；在聘任单位主持一次主题班（队）会，并撰写记录单。</w:t>
            </w:r>
          </w:p>
        </w:tc>
        <w:tc>
          <w:tcPr>
            <w:tcW w:w="549" w:type="dxa"/>
            <w:tcBorders>
              <w:tl2br w:val="nil"/>
              <w:tr2bl w:val="nil"/>
            </w:tcBorders>
            <w:vAlign w:val="center"/>
            <w:tcPrChange w:id="51" w:author="Administrator" w:date="2014-09-07T16:05:00Z">
              <w:tcPr>
                <w:tcW w:w="0" w:type="auto"/>
                <w:vAlign w:val="center"/>
              </w:tcPr>
            </w:tcPrChange>
          </w:tcPr>
          <w:p w:rsidR="008C4AC3" w:rsidRDefault="008C4AC3" w:rsidP="008A55D7">
            <w:pPr>
              <w:ind w:firstLineChars="0" w:firstLine="0"/>
            </w:pPr>
          </w:p>
        </w:tc>
        <w:tc>
          <w:tcPr>
            <w:tcW w:w="549" w:type="dxa"/>
            <w:tcBorders>
              <w:tl2br w:val="nil"/>
              <w:tr2bl w:val="nil"/>
            </w:tcBorders>
            <w:vAlign w:val="center"/>
            <w:tcPrChange w:id="52" w:author="Administrator" w:date="2014-09-07T16:05:00Z">
              <w:tcPr>
                <w:tcW w:w="0" w:type="auto"/>
                <w:vAlign w:val="center"/>
              </w:tcPr>
            </w:tcPrChange>
          </w:tcPr>
          <w:p w:rsidR="008C4AC3" w:rsidRDefault="008C4AC3" w:rsidP="008A55D7">
            <w:pPr>
              <w:ind w:firstLineChars="0" w:firstLine="0"/>
            </w:pPr>
          </w:p>
        </w:tc>
        <w:tc>
          <w:tcPr>
            <w:tcW w:w="549" w:type="dxa"/>
            <w:tcBorders>
              <w:tl2br w:val="nil"/>
              <w:tr2bl w:val="nil"/>
            </w:tcBorders>
            <w:vAlign w:val="center"/>
            <w:tcPrChange w:id="53" w:author="Administrator" w:date="2014-09-07T16:05:00Z">
              <w:tcPr>
                <w:tcW w:w="0" w:type="auto"/>
                <w:vAlign w:val="center"/>
              </w:tcPr>
            </w:tcPrChange>
          </w:tcPr>
          <w:p w:rsidR="008C4AC3" w:rsidRDefault="008C4AC3" w:rsidP="008A55D7">
            <w:pPr>
              <w:ind w:firstLineChars="0" w:firstLine="0"/>
            </w:pPr>
          </w:p>
        </w:tc>
        <w:tc>
          <w:tcPr>
            <w:tcW w:w="550" w:type="dxa"/>
            <w:tcBorders>
              <w:right w:val="single" w:sz="12" w:space="0" w:color="auto"/>
              <w:tl2br w:val="nil"/>
              <w:tr2bl w:val="nil"/>
            </w:tcBorders>
            <w:vAlign w:val="center"/>
            <w:tcPrChange w:id="54" w:author="Administrator" w:date="2014-09-07T16:05:00Z">
              <w:tcPr>
                <w:tcW w:w="0" w:type="auto"/>
                <w:tcBorders>
                  <w:right w:val="single" w:sz="12" w:space="0" w:color="auto"/>
                </w:tcBorders>
                <w:vAlign w:val="center"/>
              </w:tcPr>
            </w:tcPrChange>
          </w:tcPr>
          <w:p w:rsidR="008C4AC3" w:rsidRDefault="008C4AC3" w:rsidP="008A55D7">
            <w:pPr>
              <w:ind w:firstLineChars="0" w:firstLine="0"/>
            </w:pPr>
          </w:p>
        </w:tc>
      </w:tr>
      <w:tr w:rsidR="008C4AC3" w:rsidTr="008A55D7">
        <w:trPr>
          <w:trHeight w:val="624"/>
          <w:trPrChange w:id="55" w:author="Administrator" w:date="2014-09-07T16:05:00Z">
            <w:trPr>
              <w:trHeight w:val="624"/>
            </w:trPr>
          </w:trPrChange>
        </w:trPr>
        <w:tc>
          <w:tcPr>
            <w:tcW w:w="1326" w:type="dxa"/>
            <w:vMerge/>
            <w:tcBorders>
              <w:left w:val="single" w:sz="12" w:space="0" w:color="auto"/>
              <w:tl2br w:val="nil"/>
              <w:tr2bl w:val="nil"/>
            </w:tcBorders>
            <w:vAlign w:val="center"/>
            <w:tcPrChange w:id="56" w:author="Administrator" w:date="2014-09-07T16:05:00Z">
              <w:tcPr>
                <w:tcW w:w="0" w:type="auto"/>
                <w:vMerge/>
                <w:tcBorders>
                  <w:left w:val="single" w:sz="12" w:space="0" w:color="auto"/>
                </w:tcBorders>
                <w:vAlign w:val="center"/>
              </w:tcPr>
            </w:tcPrChange>
          </w:tcPr>
          <w:p w:rsidR="008C4AC3" w:rsidRDefault="008C4AC3" w:rsidP="008A55D7">
            <w:pPr>
              <w:ind w:firstLineChars="0" w:firstLine="0"/>
              <w:jc w:val="center"/>
              <w:rPr>
                <w:rFonts w:ascii="楷体_GB2312" w:eastAsia="楷体_GB2312" w:hAnsi="楷体_GB2312" w:cs="楷体_GB2312"/>
                <w:b/>
                <w:szCs w:val="21"/>
              </w:rPr>
            </w:pPr>
          </w:p>
        </w:tc>
        <w:tc>
          <w:tcPr>
            <w:tcW w:w="5888" w:type="dxa"/>
            <w:tcBorders>
              <w:tl2br w:val="nil"/>
              <w:tr2bl w:val="nil"/>
            </w:tcBorders>
            <w:vAlign w:val="center"/>
            <w:tcPrChange w:id="57" w:author="Administrator" w:date="2014-09-07T16:05:00Z">
              <w:tcPr>
                <w:tcW w:w="0" w:type="auto"/>
                <w:vAlign w:val="center"/>
              </w:tcPr>
            </w:tcPrChange>
          </w:tcPr>
          <w:p w:rsidR="008C4AC3" w:rsidRDefault="008C4AC3" w:rsidP="008A55D7">
            <w:pPr>
              <w:numPr>
                <w:ilvl w:val="0"/>
                <w:numId w:val="1"/>
              </w:numPr>
              <w:spacing w:line="360" w:lineRule="auto"/>
              <w:ind w:firstLineChars="0" w:firstLine="0"/>
              <w:jc w:val="both"/>
              <w:rPr>
                <w:rFonts w:ascii="方正书宋简体" w:eastAsia="方正书宋简体"/>
                <w:bCs/>
                <w:szCs w:val="21"/>
              </w:rPr>
            </w:pPr>
            <w:r>
              <w:rPr>
                <w:rFonts w:ascii="方正书宋简体" w:eastAsia="方正书宋简体" w:hint="eastAsia"/>
                <w:bCs/>
                <w:szCs w:val="21"/>
              </w:rPr>
              <w:t>观摩培训学校带教教师的学生座谈会，并填写记录单；在聘任单位主持一次学生座谈会，并撰写记录单。</w:t>
            </w:r>
          </w:p>
        </w:tc>
        <w:tc>
          <w:tcPr>
            <w:tcW w:w="549" w:type="dxa"/>
            <w:tcBorders>
              <w:tl2br w:val="nil"/>
              <w:tr2bl w:val="nil"/>
            </w:tcBorders>
            <w:vAlign w:val="center"/>
            <w:tcPrChange w:id="58" w:author="Administrator" w:date="2014-09-07T16:05:00Z">
              <w:tcPr>
                <w:tcW w:w="0" w:type="auto"/>
                <w:vAlign w:val="center"/>
              </w:tcPr>
            </w:tcPrChange>
          </w:tcPr>
          <w:p w:rsidR="008C4AC3" w:rsidRDefault="008C4AC3" w:rsidP="008A55D7">
            <w:pPr>
              <w:ind w:firstLineChars="0" w:firstLine="0"/>
            </w:pPr>
          </w:p>
        </w:tc>
        <w:tc>
          <w:tcPr>
            <w:tcW w:w="549" w:type="dxa"/>
            <w:tcBorders>
              <w:tl2br w:val="nil"/>
              <w:tr2bl w:val="nil"/>
            </w:tcBorders>
            <w:vAlign w:val="center"/>
            <w:tcPrChange w:id="59" w:author="Administrator" w:date="2014-09-07T16:05:00Z">
              <w:tcPr>
                <w:tcW w:w="0" w:type="auto"/>
                <w:vAlign w:val="center"/>
              </w:tcPr>
            </w:tcPrChange>
          </w:tcPr>
          <w:p w:rsidR="008C4AC3" w:rsidRDefault="008C4AC3" w:rsidP="008A55D7">
            <w:pPr>
              <w:ind w:firstLineChars="0" w:firstLine="0"/>
            </w:pPr>
          </w:p>
        </w:tc>
        <w:tc>
          <w:tcPr>
            <w:tcW w:w="549" w:type="dxa"/>
            <w:tcBorders>
              <w:tl2br w:val="nil"/>
              <w:tr2bl w:val="nil"/>
            </w:tcBorders>
            <w:vAlign w:val="center"/>
            <w:tcPrChange w:id="60" w:author="Administrator" w:date="2014-09-07T16:05:00Z">
              <w:tcPr>
                <w:tcW w:w="0" w:type="auto"/>
                <w:vAlign w:val="center"/>
              </w:tcPr>
            </w:tcPrChange>
          </w:tcPr>
          <w:p w:rsidR="008C4AC3" w:rsidRDefault="008C4AC3" w:rsidP="008A55D7">
            <w:pPr>
              <w:ind w:firstLineChars="0" w:firstLine="0"/>
            </w:pPr>
          </w:p>
        </w:tc>
        <w:tc>
          <w:tcPr>
            <w:tcW w:w="550" w:type="dxa"/>
            <w:tcBorders>
              <w:right w:val="single" w:sz="12" w:space="0" w:color="auto"/>
              <w:tl2br w:val="nil"/>
              <w:tr2bl w:val="nil"/>
            </w:tcBorders>
            <w:vAlign w:val="center"/>
            <w:tcPrChange w:id="61" w:author="Administrator" w:date="2014-09-07T16:05:00Z">
              <w:tcPr>
                <w:tcW w:w="0" w:type="auto"/>
                <w:tcBorders>
                  <w:right w:val="single" w:sz="12" w:space="0" w:color="auto"/>
                </w:tcBorders>
                <w:vAlign w:val="center"/>
              </w:tcPr>
            </w:tcPrChange>
          </w:tcPr>
          <w:p w:rsidR="008C4AC3" w:rsidRDefault="008C4AC3" w:rsidP="008A55D7">
            <w:pPr>
              <w:ind w:firstLineChars="0" w:firstLine="0"/>
            </w:pPr>
          </w:p>
        </w:tc>
      </w:tr>
      <w:tr w:rsidR="008C4AC3" w:rsidTr="008A55D7">
        <w:trPr>
          <w:trHeight w:val="595"/>
          <w:trPrChange w:id="62" w:author="Administrator" w:date="2014-09-07T16:05:00Z">
            <w:trPr>
              <w:trHeight w:val="595"/>
            </w:trPr>
          </w:trPrChange>
        </w:trPr>
        <w:tc>
          <w:tcPr>
            <w:tcW w:w="1326" w:type="dxa"/>
            <w:vMerge/>
            <w:tcBorders>
              <w:left w:val="single" w:sz="12" w:space="0" w:color="auto"/>
              <w:tl2br w:val="nil"/>
              <w:tr2bl w:val="nil"/>
            </w:tcBorders>
            <w:vAlign w:val="center"/>
            <w:tcPrChange w:id="63" w:author="Administrator" w:date="2014-09-07T16:05:00Z">
              <w:tcPr>
                <w:tcW w:w="0" w:type="auto"/>
                <w:vMerge/>
                <w:tcBorders>
                  <w:left w:val="single" w:sz="12" w:space="0" w:color="auto"/>
                </w:tcBorders>
                <w:vAlign w:val="center"/>
              </w:tcPr>
            </w:tcPrChange>
          </w:tcPr>
          <w:p w:rsidR="008C4AC3" w:rsidRDefault="008C4AC3" w:rsidP="008A55D7">
            <w:pPr>
              <w:ind w:firstLineChars="0" w:firstLine="0"/>
              <w:jc w:val="both"/>
              <w:rPr>
                <w:rFonts w:ascii="楷体_GB2312" w:eastAsia="楷体_GB2312" w:hAnsi="楷体_GB2312" w:cs="楷体_GB2312"/>
                <w:b/>
                <w:szCs w:val="21"/>
              </w:rPr>
            </w:pPr>
          </w:p>
        </w:tc>
        <w:tc>
          <w:tcPr>
            <w:tcW w:w="5888" w:type="dxa"/>
            <w:tcBorders>
              <w:tl2br w:val="nil"/>
              <w:tr2bl w:val="nil"/>
            </w:tcBorders>
            <w:vAlign w:val="center"/>
            <w:tcPrChange w:id="64" w:author="Administrator" w:date="2014-09-07T16:05:00Z">
              <w:tcPr>
                <w:tcW w:w="0" w:type="auto"/>
                <w:vAlign w:val="center"/>
              </w:tcPr>
            </w:tcPrChange>
          </w:tcPr>
          <w:p w:rsidR="008C4AC3" w:rsidRDefault="008C4AC3" w:rsidP="008A55D7">
            <w:pPr>
              <w:numPr>
                <w:ilvl w:val="0"/>
                <w:numId w:val="1"/>
              </w:numPr>
              <w:spacing w:line="360" w:lineRule="auto"/>
              <w:ind w:firstLineChars="0" w:firstLine="0"/>
              <w:jc w:val="both"/>
              <w:rPr>
                <w:rFonts w:ascii="方正书宋简体" w:eastAsia="方正书宋简体"/>
                <w:bCs/>
                <w:szCs w:val="21"/>
              </w:rPr>
            </w:pPr>
            <w:r>
              <w:rPr>
                <w:rFonts w:ascii="方正书宋简体" w:eastAsia="方正书宋简体" w:hint="eastAsia"/>
                <w:bCs/>
                <w:szCs w:val="21"/>
              </w:rPr>
              <w:t>撰写学生家庭访问个案记载与分析。</w:t>
            </w:r>
          </w:p>
        </w:tc>
        <w:tc>
          <w:tcPr>
            <w:tcW w:w="549" w:type="dxa"/>
            <w:tcBorders>
              <w:tl2br w:val="nil"/>
              <w:tr2bl w:val="nil"/>
            </w:tcBorders>
            <w:vAlign w:val="center"/>
            <w:tcPrChange w:id="65" w:author="Administrator" w:date="2014-09-07T16:05:00Z">
              <w:tcPr>
                <w:tcW w:w="0" w:type="auto"/>
                <w:vAlign w:val="center"/>
              </w:tcPr>
            </w:tcPrChange>
          </w:tcPr>
          <w:p w:rsidR="008C4AC3" w:rsidRDefault="008C4AC3" w:rsidP="008A55D7">
            <w:pPr>
              <w:ind w:firstLineChars="0" w:firstLine="0"/>
            </w:pPr>
          </w:p>
        </w:tc>
        <w:tc>
          <w:tcPr>
            <w:tcW w:w="549" w:type="dxa"/>
            <w:tcBorders>
              <w:tl2br w:val="nil"/>
              <w:tr2bl w:val="nil"/>
            </w:tcBorders>
            <w:vAlign w:val="center"/>
            <w:tcPrChange w:id="66" w:author="Administrator" w:date="2014-09-07T16:05:00Z">
              <w:tcPr>
                <w:tcW w:w="0" w:type="auto"/>
                <w:vAlign w:val="center"/>
              </w:tcPr>
            </w:tcPrChange>
          </w:tcPr>
          <w:p w:rsidR="008C4AC3" w:rsidRDefault="008C4AC3" w:rsidP="008A55D7">
            <w:pPr>
              <w:ind w:firstLineChars="0" w:firstLine="0"/>
            </w:pPr>
          </w:p>
        </w:tc>
        <w:tc>
          <w:tcPr>
            <w:tcW w:w="549" w:type="dxa"/>
            <w:tcBorders>
              <w:tl2br w:val="nil"/>
              <w:tr2bl w:val="nil"/>
            </w:tcBorders>
            <w:vAlign w:val="center"/>
            <w:tcPrChange w:id="67" w:author="Administrator" w:date="2014-09-07T16:05:00Z">
              <w:tcPr>
                <w:tcW w:w="0" w:type="auto"/>
                <w:vAlign w:val="center"/>
              </w:tcPr>
            </w:tcPrChange>
          </w:tcPr>
          <w:p w:rsidR="008C4AC3" w:rsidRDefault="008C4AC3" w:rsidP="008A55D7">
            <w:pPr>
              <w:ind w:firstLineChars="0" w:firstLine="0"/>
            </w:pPr>
          </w:p>
        </w:tc>
        <w:tc>
          <w:tcPr>
            <w:tcW w:w="550" w:type="dxa"/>
            <w:tcBorders>
              <w:right w:val="single" w:sz="12" w:space="0" w:color="auto"/>
              <w:tl2br w:val="nil"/>
              <w:tr2bl w:val="nil"/>
            </w:tcBorders>
            <w:vAlign w:val="center"/>
            <w:tcPrChange w:id="68" w:author="Administrator" w:date="2014-09-07T16:05:00Z">
              <w:tcPr>
                <w:tcW w:w="0" w:type="auto"/>
                <w:tcBorders>
                  <w:right w:val="single" w:sz="12" w:space="0" w:color="auto"/>
                </w:tcBorders>
                <w:vAlign w:val="center"/>
              </w:tcPr>
            </w:tcPrChange>
          </w:tcPr>
          <w:p w:rsidR="008C4AC3" w:rsidRDefault="008C4AC3" w:rsidP="008A55D7">
            <w:pPr>
              <w:ind w:firstLineChars="0" w:firstLine="0"/>
            </w:pPr>
          </w:p>
        </w:tc>
      </w:tr>
      <w:tr w:rsidR="008C4AC3" w:rsidTr="008A55D7">
        <w:trPr>
          <w:trHeight w:val="595"/>
          <w:trPrChange w:id="69" w:author="Administrator" w:date="2014-09-07T16:05:00Z">
            <w:trPr>
              <w:trHeight w:val="595"/>
            </w:trPr>
          </w:trPrChange>
        </w:trPr>
        <w:tc>
          <w:tcPr>
            <w:tcW w:w="1326" w:type="dxa"/>
            <w:vMerge/>
            <w:tcBorders>
              <w:left w:val="single" w:sz="12" w:space="0" w:color="auto"/>
              <w:tl2br w:val="nil"/>
              <w:tr2bl w:val="nil"/>
            </w:tcBorders>
            <w:vAlign w:val="center"/>
            <w:tcPrChange w:id="70" w:author="Administrator" w:date="2014-09-07T16:05:00Z">
              <w:tcPr>
                <w:tcW w:w="0" w:type="auto"/>
                <w:vMerge/>
                <w:tcBorders>
                  <w:left w:val="single" w:sz="12" w:space="0" w:color="auto"/>
                </w:tcBorders>
                <w:vAlign w:val="center"/>
              </w:tcPr>
            </w:tcPrChange>
          </w:tcPr>
          <w:p w:rsidR="008C4AC3" w:rsidRDefault="008C4AC3" w:rsidP="008A55D7">
            <w:pPr>
              <w:ind w:firstLineChars="0" w:firstLine="0"/>
              <w:jc w:val="both"/>
              <w:rPr>
                <w:rFonts w:ascii="楷体_GB2312" w:eastAsia="楷体_GB2312" w:hAnsi="楷体_GB2312" w:cs="楷体_GB2312"/>
                <w:b/>
                <w:szCs w:val="21"/>
              </w:rPr>
            </w:pPr>
          </w:p>
        </w:tc>
        <w:tc>
          <w:tcPr>
            <w:tcW w:w="5888" w:type="dxa"/>
            <w:tcBorders>
              <w:tl2br w:val="nil"/>
              <w:tr2bl w:val="nil"/>
            </w:tcBorders>
            <w:vAlign w:val="center"/>
            <w:tcPrChange w:id="71" w:author="Administrator" w:date="2014-09-07T16:05:00Z">
              <w:tcPr>
                <w:tcW w:w="0" w:type="auto"/>
                <w:vAlign w:val="center"/>
              </w:tcPr>
            </w:tcPrChange>
          </w:tcPr>
          <w:p w:rsidR="008C4AC3" w:rsidRDefault="008C4AC3" w:rsidP="008A55D7">
            <w:pPr>
              <w:numPr>
                <w:ilvl w:val="0"/>
                <w:numId w:val="1"/>
              </w:numPr>
              <w:spacing w:line="360" w:lineRule="auto"/>
              <w:ind w:firstLineChars="0" w:firstLine="0"/>
              <w:jc w:val="both"/>
              <w:rPr>
                <w:rFonts w:ascii="方正书宋简体" w:eastAsia="方正书宋简体"/>
                <w:bCs/>
                <w:szCs w:val="21"/>
              </w:rPr>
            </w:pPr>
            <w:r>
              <w:rPr>
                <w:rFonts w:ascii="方正书宋简体" w:eastAsia="方正书宋简体" w:hint="eastAsia"/>
                <w:bCs/>
                <w:szCs w:val="21"/>
              </w:rPr>
              <w:t>完成家校联系记录。</w:t>
            </w:r>
          </w:p>
        </w:tc>
        <w:tc>
          <w:tcPr>
            <w:tcW w:w="549" w:type="dxa"/>
            <w:tcBorders>
              <w:tl2br w:val="nil"/>
              <w:tr2bl w:val="nil"/>
            </w:tcBorders>
            <w:vAlign w:val="center"/>
            <w:tcPrChange w:id="72" w:author="Administrator" w:date="2014-09-07T16:05:00Z">
              <w:tcPr>
                <w:tcW w:w="0" w:type="auto"/>
                <w:vAlign w:val="center"/>
              </w:tcPr>
            </w:tcPrChange>
          </w:tcPr>
          <w:p w:rsidR="008C4AC3" w:rsidRDefault="008C4AC3" w:rsidP="008A55D7">
            <w:pPr>
              <w:ind w:firstLineChars="0" w:firstLine="0"/>
            </w:pPr>
          </w:p>
        </w:tc>
        <w:tc>
          <w:tcPr>
            <w:tcW w:w="549" w:type="dxa"/>
            <w:tcBorders>
              <w:tl2br w:val="nil"/>
              <w:tr2bl w:val="nil"/>
            </w:tcBorders>
            <w:vAlign w:val="center"/>
            <w:tcPrChange w:id="73" w:author="Administrator" w:date="2014-09-07T16:05:00Z">
              <w:tcPr>
                <w:tcW w:w="0" w:type="auto"/>
                <w:vAlign w:val="center"/>
              </w:tcPr>
            </w:tcPrChange>
          </w:tcPr>
          <w:p w:rsidR="008C4AC3" w:rsidRDefault="008C4AC3" w:rsidP="008A55D7">
            <w:pPr>
              <w:ind w:firstLineChars="0" w:firstLine="0"/>
            </w:pPr>
          </w:p>
        </w:tc>
        <w:tc>
          <w:tcPr>
            <w:tcW w:w="549" w:type="dxa"/>
            <w:tcBorders>
              <w:tl2br w:val="nil"/>
              <w:tr2bl w:val="nil"/>
            </w:tcBorders>
            <w:vAlign w:val="center"/>
            <w:tcPrChange w:id="74" w:author="Administrator" w:date="2014-09-07T16:05:00Z">
              <w:tcPr>
                <w:tcW w:w="0" w:type="auto"/>
                <w:vAlign w:val="center"/>
              </w:tcPr>
            </w:tcPrChange>
          </w:tcPr>
          <w:p w:rsidR="008C4AC3" w:rsidRDefault="008C4AC3" w:rsidP="008A55D7">
            <w:pPr>
              <w:ind w:firstLineChars="0" w:firstLine="0"/>
            </w:pPr>
          </w:p>
        </w:tc>
        <w:tc>
          <w:tcPr>
            <w:tcW w:w="550" w:type="dxa"/>
            <w:tcBorders>
              <w:right w:val="single" w:sz="12" w:space="0" w:color="auto"/>
              <w:tl2br w:val="nil"/>
              <w:tr2bl w:val="nil"/>
            </w:tcBorders>
            <w:vAlign w:val="center"/>
            <w:tcPrChange w:id="75" w:author="Administrator" w:date="2014-09-07T16:05:00Z">
              <w:tcPr>
                <w:tcW w:w="0" w:type="auto"/>
                <w:tcBorders>
                  <w:right w:val="single" w:sz="12" w:space="0" w:color="auto"/>
                </w:tcBorders>
                <w:vAlign w:val="center"/>
              </w:tcPr>
            </w:tcPrChange>
          </w:tcPr>
          <w:p w:rsidR="008C4AC3" w:rsidRDefault="008C4AC3" w:rsidP="008A55D7">
            <w:pPr>
              <w:ind w:firstLineChars="0" w:firstLine="0"/>
            </w:pPr>
          </w:p>
        </w:tc>
      </w:tr>
      <w:tr w:rsidR="008C4AC3" w:rsidTr="008A55D7">
        <w:trPr>
          <w:trHeight w:val="595"/>
          <w:trPrChange w:id="76" w:author="Administrator" w:date="2014-09-07T16:05:00Z">
            <w:trPr>
              <w:trHeight w:val="595"/>
            </w:trPr>
          </w:trPrChange>
        </w:trPr>
        <w:tc>
          <w:tcPr>
            <w:tcW w:w="1326" w:type="dxa"/>
            <w:vMerge/>
            <w:tcBorders>
              <w:left w:val="single" w:sz="12" w:space="0" w:color="auto"/>
              <w:tl2br w:val="nil"/>
              <w:tr2bl w:val="nil"/>
            </w:tcBorders>
            <w:vAlign w:val="center"/>
            <w:tcPrChange w:id="77" w:author="Administrator" w:date="2014-09-07T16:05:00Z">
              <w:tcPr>
                <w:tcW w:w="0" w:type="auto"/>
                <w:vMerge/>
                <w:tcBorders>
                  <w:left w:val="single" w:sz="12" w:space="0" w:color="auto"/>
                </w:tcBorders>
                <w:vAlign w:val="center"/>
              </w:tcPr>
            </w:tcPrChange>
          </w:tcPr>
          <w:p w:rsidR="008C4AC3" w:rsidRDefault="008C4AC3" w:rsidP="008A55D7">
            <w:pPr>
              <w:ind w:firstLineChars="0" w:firstLine="0"/>
              <w:jc w:val="both"/>
              <w:rPr>
                <w:rFonts w:ascii="楷体_GB2312" w:eastAsia="楷体_GB2312" w:hAnsi="楷体_GB2312" w:cs="楷体_GB2312"/>
                <w:b/>
                <w:szCs w:val="21"/>
              </w:rPr>
            </w:pPr>
          </w:p>
        </w:tc>
        <w:tc>
          <w:tcPr>
            <w:tcW w:w="5888" w:type="dxa"/>
            <w:tcBorders>
              <w:tl2br w:val="nil"/>
              <w:tr2bl w:val="nil"/>
            </w:tcBorders>
            <w:vAlign w:val="center"/>
            <w:tcPrChange w:id="78" w:author="Administrator" w:date="2014-09-07T16:05:00Z">
              <w:tcPr>
                <w:tcW w:w="0" w:type="auto"/>
                <w:vAlign w:val="center"/>
              </w:tcPr>
            </w:tcPrChange>
          </w:tcPr>
          <w:p w:rsidR="008C4AC3" w:rsidRDefault="008C4AC3" w:rsidP="008A55D7">
            <w:pPr>
              <w:numPr>
                <w:ilvl w:val="0"/>
                <w:numId w:val="1"/>
              </w:numPr>
              <w:spacing w:line="360" w:lineRule="auto"/>
              <w:ind w:firstLineChars="0" w:firstLine="0"/>
              <w:jc w:val="both"/>
              <w:rPr>
                <w:rFonts w:ascii="方正书宋简体" w:eastAsia="方正书宋简体"/>
                <w:bCs/>
                <w:szCs w:val="21"/>
              </w:rPr>
            </w:pPr>
            <w:r>
              <w:rPr>
                <w:rFonts w:ascii="方正书宋简体" w:eastAsia="方正书宋简体" w:hint="eastAsia"/>
                <w:bCs/>
                <w:szCs w:val="21"/>
              </w:rPr>
              <w:t>撰写学生评语。</w:t>
            </w:r>
          </w:p>
        </w:tc>
        <w:tc>
          <w:tcPr>
            <w:tcW w:w="549" w:type="dxa"/>
            <w:tcBorders>
              <w:tl2br w:val="nil"/>
              <w:tr2bl w:val="nil"/>
            </w:tcBorders>
            <w:vAlign w:val="center"/>
            <w:tcPrChange w:id="79" w:author="Administrator" w:date="2014-09-07T16:05:00Z">
              <w:tcPr>
                <w:tcW w:w="0" w:type="auto"/>
                <w:vAlign w:val="center"/>
              </w:tcPr>
            </w:tcPrChange>
          </w:tcPr>
          <w:p w:rsidR="008C4AC3" w:rsidRDefault="008C4AC3" w:rsidP="008A55D7">
            <w:pPr>
              <w:ind w:firstLineChars="0" w:firstLine="0"/>
            </w:pPr>
          </w:p>
        </w:tc>
        <w:tc>
          <w:tcPr>
            <w:tcW w:w="549" w:type="dxa"/>
            <w:tcBorders>
              <w:tl2br w:val="nil"/>
              <w:tr2bl w:val="nil"/>
            </w:tcBorders>
            <w:vAlign w:val="center"/>
            <w:tcPrChange w:id="80" w:author="Administrator" w:date="2014-09-07T16:05:00Z">
              <w:tcPr>
                <w:tcW w:w="0" w:type="auto"/>
                <w:vAlign w:val="center"/>
              </w:tcPr>
            </w:tcPrChange>
          </w:tcPr>
          <w:p w:rsidR="008C4AC3" w:rsidRDefault="008C4AC3" w:rsidP="008A55D7">
            <w:pPr>
              <w:ind w:firstLineChars="0" w:firstLine="0"/>
            </w:pPr>
          </w:p>
        </w:tc>
        <w:tc>
          <w:tcPr>
            <w:tcW w:w="549" w:type="dxa"/>
            <w:tcBorders>
              <w:tl2br w:val="nil"/>
              <w:tr2bl w:val="nil"/>
            </w:tcBorders>
            <w:vAlign w:val="center"/>
            <w:tcPrChange w:id="81" w:author="Administrator" w:date="2014-09-07T16:05:00Z">
              <w:tcPr>
                <w:tcW w:w="0" w:type="auto"/>
                <w:vAlign w:val="center"/>
              </w:tcPr>
            </w:tcPrChange>
          </w:tcPr>
          <w:p w:rsidR="008C4AC3" w:rsidRDefault="008C4AC3" w:rsidP="008A55D7">
            <w:pPr>
              <w:ind w:firstLineChars="0" w:firstLine="0"/>
            </w:pPr>
          </w:p>
        </w:tc>
        <w:tc>
          <w:tcPr>
            <w:tcW w:w="550" w:type="dxa"/>
            <w:tcBorders>
              <w:right w:val="single" w:sz="12" w:space="0" w:color="auto"/>
              <w:tl2br w:val="nil"/>
              <w:tr2bl w:val="nil"/>
            </w:tcBorders>
            <w:vAlign w:val="center"/>
            <w:tcPrChange w:id="82" w:author="Administrator" w:date="2014-09-07T16:05:00Z">
              <w:tcPr>
                <w:tcW w:w="0" w:type="auto"/>
                <w:tcBorders>
                  <w:right w:val="single" w:sz="12" w:space="0" w:color="auto"/>
                </w:tcBorders>
                <w:vAlign w:val="center"/>
              </w:tcPr>
            </w:tcPrChange>
          </w:tcPr>
          <w:p w:rsidR="008C4AC3" w:rsidRDefault="008C4AC3" w:rsidP="008A55D7">
            <w:pPr>
              <w:ind w:firstLineChars="0" w:firstLine="0"/>
            </w:pPr>
          </w:p>
        </w:tc>
      </w:tr>
      <w:tr w:rsidR="008C4AC3" w:rsidTr="008A55D7">
        <w:trPr>
          <w:trHeight w:val="595"/>
          <w:trPrChange w:id="83" w:author="Administrator" w:date="2014-09-07T16:05:00Z">
            <w:trPr>
              <w:trHeight w:val="595"/>
            </w:trPr>
          </w:trPrChange>
        </w:trPr>
        <w:tc>
          <w:tcPr>
            <w:tcW w:w="1326" w:type="dxa"/>
            <w:vMerge/>
            <w:tcBorders>
              <w:left w:val="single" w:sz="12" w:space="0" w:color="auto"/>
              <w:tl2br w:val="nil"/>
              <w:tr2bl w:val="nil"/>
            </w:tcBorders>
            <w:vAlign w:val="center"/>
            <w:tcPrChange w:id="84" w:author="Administrator" w:date="2014-09-07T16:05:00Z">
              <w:tcPr>
                <w:tcW w:w="0" w:type="auto"/>
                <w:vMerge/>
                <w:tcBorders>
                  <w:left w:val="single" w:sz="12" w:space="0" w:color="auto"/>
                </w:tcBorders>
                <w:vAlign w:val="center"/>
              </w:tcPr>
            </w:tcPrChange>
          </w:tcPr>
          <w:p w:rsidR="008C4AC3" w:rsidRDefault="008C4AC3" w:rsidP="008A55D7">
            <w:pPr>
              <w:ind w:firstLineChars="0" w:firstLine="0"/>
              <w:jc w:val="both"/>
              <w:rPr>
                <w:rFonts w:ascii="楷体_GB2312" w:eastAsia="楷体_GB2312" w:hAnsi="楷体_GB2312" w:cs="楷体_GB2312"/>
                <w:b/>
                <w:szCs w:val="21"/>
              </w:rPr>
            </w:pPr>
          </w:p>
        </w:tc>
        <w:tc>
          <w:tcPr>
            <w:tcW w:w="5888" w:type="dxa"/>
            <w:tcBorders>
              <w:tl2br w:val="nil"/>
              <w:tr2bl w:val="nil"/>
            </w:tcBorders>
            <w:vAlign w:val="center"/>
            <w:tcPrChange w:id="85" w:author="Administrator" w:date="2014-09-07T16:05:00Z">
              <w:tcPr>
                <w:tcW w:w="0" w:type="auto"/>
                <w:vAlign w:val="center"/>
              </w:tcPr>
            </w:tcPrChange>
          </w:tcPr>
          <w:p w:rsidR="008C4AC3" w:rsidRDefault="008C4AC3" w:rsidP="008A55D7">
            <w:pPr>
              <w:numPr>
                <w:ilvl w:val="0"/>
                <w:numId w:val="1"/>
              </w:numPr>
              <w:spacing w:line="360" w:lineRule="auto"/>
              <w:ind w:firstLineChars="0" w:firstLine="0"/>
              <w:jc w:val="both"/>
              <w:rPr>
                <w:rFonts w:ascii="方正书宋简体" w:eastAsia="方正书宋简体"/>
                <w:bCs/>
                <w:szCs w:val="21"/>
              </w:rPr>
            </w:pPr>
            <w:r>
              <w:rPr>
                <w:rFonts w:ascii="方正书宋简体" w:eastAsia="方正书宋简体" w:hint="eastAsia"/>
                <w:bCs/>
                <w:szCs w:val="21"/>
              </w:rPr>
              <w:t>尝试撰写班级社会实践活动设计与方案。（*）</w:t>
            </w:r>
          </w:p>
        </w:tc>
        <w:tc>
          <w:tcPr>
            <w:tcW w:w="549" w:type="dxa"/>
            <w:tcBorders>
              <w:tl2br w:val="nil"/>
              <w:tr2bl w:val="nil"/>
            </w:tcBorders>
            <w:vAlign w:val="center"/>
            <w:tcPrChange w:id="86" w:author="Administrator" w:date="2014-09-07T16:05:00Z">
              <w:tcPr>
                <w:tcW w:w="0" w:type="auto"/>
                <w:vAlign w:val="center"/>
              </w:tcPr>
            </w:tcPrChange>
          </w:tcPr>
          <w:p w:rsidR="008C4AC3" w:rsidRDefault="008C4AC3" w:rsidP="008A55D7">
            <w:pPr>
              <w:ind w:firstLineChars="0" w:firstLine="0"/>
            </w:pPr>
          </w:p>
        </w:tc>
        <w:tc>
          <w:tcPr>
            <w:tcW w:w="549" w:type="dxa"/>
            <w:tcBorders>
              <w:tl2br w:val="nil"/>
              <w:tr2bl w:val="nil"/>
            </w:tcBorders>
            <w:vAlign w:val="center"/>
            <w:tcPrChange w:id="87" w:author="Administrator" w:date="2014-09-07T16:05:00Z">
              <w:tcPr>
                <w:tcW w:w="0" w:type="auto"/>
                <w:vAlign w:val="center"/>
              </w:tcPr>
            </w:tcPrChange>
          </w:tcPr>
          <w:p w:rsidR="008C4AC3" w:rsidRDefault="008C4AC3" w:rsidP="008A55D7">
            <w:pPr>
              <w:ind w:firstLineChars="0" w:firstLine="0"/>
            </w:pPr>
          </w:p>
        </w:tc>
        <w:tc>
          <w:tcPr>
            <w:tcW w:w="549" w:type="dxa"/>
            <w:tcBorders>
              <w:tl2br w:val="nil"/>
              <w:tr2bl w:val="nil"/>
            </w:tcBorders>
            <w:vAlign w:val="center"/>
            <w:tcPrChange w:id="88" w:author="Administrator" w:date="2014-09-07T16:05:00Z">
              <w:tcPr>
                <w:tcW w:w="0" w:type="auto"/>
                <w:vAlign w:val="center"/>
              </w:tcPr>
            </w:tcPrChange>
          </w:tcPr>
          <w:p w:rsidR="008C4AC3" w:rsidRDefault="008C4AC3" w:rsidP="008A55D7">
            <w:pPr>
              <w:ind w:firstLineChars="0" w:firstLine="0"/>
            </w:pPr>
          </w:p>
        </w:tc>
        <w:tc>
          <w:tcPr>
            <w:tcW w:w="550" w:type="dxa"/>
            <w:tcBorders>
              <w:right w:val="single" w:sz="12" w:space="0" w:color="auto"/>
              <w:tl2br w:val="nil"/>
              <w:tr2bl w:val="nil"/>
            </w:tcBorders>
            <w:vAlign w:val="center"/>
            <w:tcPrChange w:id="89" w:author="Administrator" w:date="2014-09-07T16:05:00Z">
              <w:tcPr>
                <w:tcW w:w="0" w:type="auto"/>
                <w:tcBorders>
                  <w:right w:val="single" w:sz="12" w:space="0" w:color="auto"/>
                </w:tcBorders>
                <w:vAlign w:val="center"/>
              </w:tcPr>
            </w:tcPrChange>
          </w:tcPr>
          <w:p w:rsidR="008C4AC3" w:rsidRDefault="008C4AC3" w:rsidP="008A55D7">
            <w:pPr>
              <w:ind w:firstLineChars="0" w:firstLine="0"/>
            </w:pPr>
          </w:p>
        </w:tc>
      </w:tr>
      <w:tr w:rsidR="008C4AC3" w:rsidTr="008A55D7">
        <w:trPr>
          <w:trHeight w:val="595"/>
          <w:trPrChange w:id="90" w:author="Administrator" w:date="2014-09-07T16:05:00Z">
            <w:trPr>
              <w:trHeight w:val="595"/>
            </w:trPr>
          </w:trPrChange>
        </w:trPr>
        <w:tc>
          <w:tcPr>
            <w:tcW w:w="1326" w:type="dxa"/>
            <w:vMerge w:val="restart"/>
            <w:tcBorders>
              <w:left w:val="single" w:sz="12" w:space="0" w:color="auto"/>
              <w:tl2br w:val="nil"/>
              <w:tr2bl w:val="nil"/>
            </w:tcBorders>
            <w:vAlign w:val="center"/>
            <w:tcPrChange w:id="91" w:author="Administrator" w:date="2014-09-07T16:05:00Z">
              <w:tcPr>
                <w:tcW w:w="0" w:type="auto"/>
                <w:vMerge w:val="restart"/>
                <w:tcBorders>
                  <w:left w:val="single" w:sz="12" w:space="0" w:color="auto"/>
                </w:tcBorders>
                <w:vAlign w:val="center"/>
              </w:tcPr>
            </w:tcPrChange>
          </w:tcPr>
          <w:p w:rsidR="008C4AC3" w:rsidRDefault="008C4AC3" w:rsidP="008A55D7">
            <w:pPr>
              <w:ind w:firstLineChars="0" w:firstLine="0"/>
              <w:jc w:val="center"/>
              <w:rPr>
                <w:rFonts w:ascii="楷体_GB2312" w:eastAsia="楷体_GB2312" w:hAnsi="楷体_GB2312" w:cs="楷体_GB2312"/>
                <w:b/>
                <w:szCs w:val="21"/>
              </w:rPr>
            </w:pPr>
            <w:r>
              <w:rPr>
                <w:rFonts w:ascii="楷体_GB2312" w:eastAsia="楷体_GB2312" w:hAnsi="楷体_GB2312" w:cs="楷体_GB2312" w:hint="eastAsia"/>
                <w:b/>
                <w:szCs w:val="21"/>
              </w:rPr>
              <w:t>教学研究</w:t>
            </w:r>
          </w:p>
          <w:p w:rsidR="008C4AC3" w:rsidRDefault="008C4AC3" w:rsidP="008A55D7">
            <w:pPr>
              <w:ind w:firstLineChars="0" w:firstLine="0"/>
              <w:jc w:val="center"/>
              <w:rPr>
                <w:rFonts w:ascii="楷体_GB2312" w:eastAsia="楷体_GB2312" w:hAnsi="楷体_GB2312" w:cs="楷体_GB2312"/>
                <w:b/>
                <w:szCs w:val="21"/>
              </w:rPr>
            </w:pPr>
            <w:r>
              <w:rPr>
                <w:rFonts w:ascii="楷体_GB2312" w:eastAsia="楷体_GB2312" w:hAnsi="楷体_GB2312" w:cs="楷体_GB2312" w:hint="eastAsia"/>
                <w:b/>
                <w:szCs w:val="21"/>
              </w:rPr>
              <w:t>与</w:t>
            </w:r>
          </w:p>
          <w:p w:rsidR="008C4AC3" w:rsidRDefault="008C4AC3" w:rsidP="008A55D7">
            <w:pPr>
              <w:ind w:firstLineChars="0" w:firstLine="0"/>
              <w:jc w:val="center"/>
              <w:rPr>
                <w:rFonts w:ascii="楷体_GB2312" w:eastAsia="楷体_GB2312" w:hAnsi="楷体_GB2312" w:cs="楷体_GB2312"/>
                <w:b/>
              </w:rPr>
            </w:pPr>
            <w:r>
              <w:rPr>
                <w:rFonts w:ascii="楷体_GB2312" w:eastAsia="楷体_GB2312" w:hAnsi="楷体_GB2312" w:cs="楷体_GB2312" w:hint="eastAsia"/>
                <w:b/>
                <w:szCs w:val="21"/>
              </w:rPr>
              <w:t>专业发展</w:t>
            </w:r>
          </w:p>
        </w:tc>
        <w:tc>
          <w:tcPr>
            <w:tcW w:w="5888" w:type="dxa"/>
            <w:tcBorders>
              <w:tl2br w:val="nil"/>
              <w:tr2bl w:val="nil"/>
            </w:tcBorders>
            <w:vAlign w:val="center"/>
            <w:tcPrChange w:id="92" w:author="Administrator" w:date="2014-09-07T16:05:00Z">
              <w:tcPr>
                <w:tcW w:w="0" w:type="auto"/>
                <w:vAlign w:val="center"/>
              </w:tcPr>
            </w:tcPrChange>
          </w:tcPr>
          <w:p w:rsidR="008C4AC3" w:rsidRDefault="008C4AC3" w:rsidP="008A55D7">
            <w:pPr>
              <w:numPr>
                <w:ilvl w:val="0"/>
                <w:numId w:val="1"/>
              </w:numPr>
              <w:spacing w:line="360" w:lineRule="auto"/>
              <w:ind w:firstLineChars="0" w:firstLine="0"/>
              <w:jc w:val="both"/>
              <w:rPr>
                <w:rFonts w:ascii="方正书宋简体" w:eastAsia="方正书宋简体"/>
                <w:bCs/>
                <w:szCs w:val="21"/>
              </w:rPr>
            </w:pPr>
            <w:r>
              <w:rPr>
                <w:rFonts w:ascii="方正书宋简体" w:eastAsia="方正书宋简体" w:hint="eastAsia"/>
                <w:bCs/>
                <w:szCs w:val="21"/>
              </w:rPr>
              <w:t>精读导师推荐的专业书刊，撰写学习体会；根据自身专业发展需求，自学有关书籍。</w:t>
            </w:r>
          </w:p>
        </w:tc>
        <w:tc>
          <w:tcPr>
            <w:tcW w:w="549" w:type="dxa"/>
            <w:tcBorders>
              <w:tl2br w:val="nil"/>
              <w:tr2bl w:val="nil"/>
            </w:tcBorders>
            <w:vAlign w:val="center"/>
            <w:tcPrChange w:id="93" w:author="Administrator" w:date="2014-09-07T16:05:00Z">
              <w:tcPr>
                <w:tcW w:w="0" w:type="auto"/>
                <w:vAlign w:val="center"/>
              </w:tcPr>
            </w:tcPrChange>
          </w:tcPr>
          <w:p w:rsidR="008C4AC3" w:rsidRDefault="008C4AC3" w:rsidP="008A55D7">
            <w:pPr>
              <w:ind w:firstLineChars="0" w:firstLine="0"/>
            </w:pPr>
          </w:p>
        </w:tc>
        <w:tc>
          <w:tcPr>
            <w:tcW w:w="549" w:type="dxa"/>
            <w:tcBorders>
              <w:tl2br w:val="nil"/>
              <w:tr2bl w:val="nil"/>
            </w:tcBorders>
            <w:vAlign w:val="center"/>
            <w:tcPrChange w:id="94" w:author="Administrator" w:date="2014-09-07T16:05:00Z">
              <w:tcPr>
                <w:tcW w:w="0" w:type="auto"/>
                <w:vAlign w:val="center"/>
              </w:tcPr>
            </w:tcPrChange>
          </w:tcPr>
          <w:p w:rsidR="008C4AC3" w:rsidRDefault="008C4AC3" w:rsidP="008A55D7">
            <w:pPr>
              <w:ind w:firstLineChars="0" w:firstLine="0"/>
            </w:pPr>
          </w:p>
        </w:tc>
        <w:tc>
          <w:tcPr>
            <w:tcW w:w="549" w:type="dxa"/>
            <w:tcBorders>
              <w:tl2br w:val="nil"/>
              <w:tr2bl w:val="nil"/>
            </w:tcBorders>
            <w:vAlign w:val="center"/>
            <w:tcPrChange w:id="95" w:author="Administrator" w:date="2014-09-07T16:05:00Z">
              <w:tcPr>
                <w:tcW w:w="0" w:type="auto"/>
                <w:vAlign w:val="center"/>
              </w:tcPr>
            </w:tcPrChange>
          </w:tcPr>
          <w:p w:rsidR="008C4AC3" w:rsidRDefault="008C4AC3" w:rsidP="008A55D7">
            <w:pPr>
              <w:ind w:firstLineChars="0" w:firstLine="0"/>
            </w:pPr>
          </w:p>
        </w:tc>
        <w:tc>
          <w:tcPr>
            <w:tcW w:w="550" w:type="dxa"/>
            <w:tcBorders>
              <w:right w:val="single" w:sz="12" w:space="0" w:color="auto"/>
              <w:tl2br w:val="nil"/>
              <w:tr2bl w:val="nil"/>
            </w:tcBorders>
            <w:vAlign w:val="center"/>
            <w:tcPrChange w:id="96" w:author="Administrator" w:date="2014-09-07T16:05:00Z">
              <w:tcPr>
                <w:tcW w:w="0" w:type="auto"/>
                <w:tcBorders>
                  <w:right w:val="single" w:sz="12" w:space="0" w:color="auto"/>
                </w:tcBorders>
                <w:vAlign w:val="center"/>
              </w:tcPr>
            </w:tcPrChange>
          </w:tcPr>
          <w:p w:rsidR="008C4AC3" w:rsidRDefault="008C4AC3" w:rsidP="008A55D7">
            <w:pPr>
              <w:ind w:firstLineChars="0" w:firstLine="0"/>
            </w:pPr>
          </w:p>
        </w:tc>
      </w:tr>
      <w:tr w:rsidR="008C4AC3" w:rsidTr="008A55D7">
        <w:trPr>
          <w:trHeight w:val="567"/>
          <w:trPrChange w:id="97" w:author="Administrator" w:date="2014-09-07T16:05:00Z">
            <w:trPr>
              <w:trHeight w:val="567"/>
            </w:trPr>
          </w:trPrChange>
        </w:trPr>
        <w:tc>
          <w:tcPr>
            <w:tcW w:w="1326" w:type="dxa"/>
            <w:vMerge/>
            <w:tcBorders>
              <w:left w:val="single" w:sz="12" w:space="0" w:color="auto"/>
              <w:tl2br w:val="nil"/>
              <w:tr2bl w:val="nil"/>
            </w:tcBorders>
            <w:vAlign w:val="center"/>
            <w:tcPrChange w:id="98" w:author="Administrator" w:date="2014-09-07T16:05:00Z">
              <w:tcPr>
                <w:tcW w:w="0" w:type="auto"/>
                <w:vMerge/>
                <w:tcBorders>
                  <w:left w:val="single" w:sz="12" w:space="0" w:color="auto"/>
                </w:tcBorders>
                <w:vAlign w:val="center"/>
              </w:tcPr>
            </w:tcPrChange>
          </w:tcPr>
          <w:p w:rsidR="008C4AC3" w:rsidRDefault="008C4AC3" w:rsidP="008A55D7">
            <w:pPr>
              <w:ind w:firstLineChars="0" w:firstLine="0"/>
              <w:jc w:val="center"/>
              <w:rPr>
                <w:rFonts w:ascii="楷体_GB2312" w:eastAsia="楷体_GB2312" w:hAnsi="楷体_GB2312" w:cs="楷体_GB2312"/>
                <w:b/>
                <w:szCs w:val="21"/>
              </w:rPr>
            </w:pPr>
          </w:p>
        </w:tc>
        <w:tc>
          <w:tcPr>
            <w:tcW w:w="5888" w:type="dxa"/>
            <w:tcBorders>
              <w:tl2br w:val="nil"/>
              <w:tr2bl w:val="nil"/>
            </w:tcBorders>
            <w:vAlign w:val="center"/>
            <w:tcPrChange w:id="99" w:author="Administrator" w:date="2014-09-07T16:05:00Z">
              <w:tcPr>
                <w:tcW w:w="0" w:type="auto"/>
                <w:vAlign w:val="center"/>
              </w:tcPr>
            </w:tcPrChange>
          </w:tcPr>
          <w:p w:rsidR="008C4AC3" w:rsidRDefault="008C4AC3" w:rsidP="008A55D7">
            <w:pPr>
              <w:numPr>
                <w:ilvl w:val="0"/>
                <w:numId w:val="1"/>
              </w:numPr>
              <w:spacing w:line="360" w:lineRule="auto"/>
              <w:ind w:firstLineChars="0" w:firstLine="0"/>
              <w:jc w:val="both"/>
              <w:rPr>
                <w:rFonts w:ascii="方正书宋简体" w:eastAsia="方正书宋简体"/>
                <w:bCs/>
                <w:szCs w:val="21"/>
              </w:rPr>
            </w:pPr>
            <w:r>
              <w:rPr>
                <w:rFonts w:ascii="方正书宋简体" w:eastAsia="方正书宋简体" w:hint="eastAsia"/>
                <w:bCs/>
                <w:szCs w:val="21"/>
              </w:rPr>
              <w:t>撰写备课组活动主题发言记录。</w:t>
            </w:r>
          </w:p>
        </w:tc>
        <w:tc>
          <w:tcPr>
            <w:tcW w:w="549" w:type="dxa"/>
            <w:tcBorders>
              <w:tl2br w:val="nil"/>
              <w:tr2bl w:val="nil"/>
            </w:tcBorders>
            <w:vAlign w:val="center"/>
            <w:tcPrChange w:id="100" w:author="Administrator" w:date="2014-09-07T16:05:00Z">
              <w:tcPr>
                <w:tcW w:w="0" w:type="auto"/>
                <w:vAlign w:val="center"/>
              </w:tcPr>
            </w:tcPrChange>
          </w:tcPr>
          <w:p w:rsidR="008C4AC3" w:rsidRDefault="008C4AC3" w:rsidP="008A55D7">
            <w:pPr>
              <w:ind w:firstLineChars="0" w:firstLine="0"/>
            </w:pPr>
          </w:p>
        </w:tc>
        <w:tc>
          <w:tcPr>
            <w:tcW w:w="549" w:type="dxa"/>
            <w:tcBorders>
              <w:tl2br w:val="nil"/>
              <w:tr2bl w:val="nil"/>
            </w:tcBorders>
            <w:vAlign w:val="center"/>
            <w:tcPrChange w:id="101" w:author="Administrator" w:date="2014-09-07T16:05:00Z">
              <w:tcPr>
                <w:tcW w:w="0" w:type="auto"/>
                <w:vAlign w:val="center"/>
              </w:tcPr>
            </w:tcPrChange>
          </w:tcPr>
          <w:p w:rsidR="008C4AC3" w:rsidRDefault="008C4AC3" w:rsidP="008A55D7">
            <w:pPr>
              <w:ind w:firstLineChars="0" w:firstLine="0"/>
            </w:pPr>
          </w:p>
        </w:tc>
        <w:tc>
          <w:tcPr>
            <w:tcW w:w="549" w:type="dxa"/>
            <w:tcBorders>
              <w:tl2br w:val="nil"/>
              <w:tr2bl w:val="nil"/>
            </w:tcBorders>
            <w:vAlign w:val="center"/>
            <w:tcPrChange w:id="102" w:author="Administrator" w:date="2014-09-07T16:05:00Z">
              <w:tcPr>
                <w:tcW w:w="0" w:type="auto"/>
                <w:vAlign w:val="center"/>
              </w:tcPr>
            </w:tcPrChange>
          </w:tcPr>
          <w:p w:rsidR="008C4AC3" w:rsidRDefault="008C4AC3" w:rsidP="008A55D7">
            <w:pPr>
              <w:ind w:firstLineChars="0" w:firstLine="0"/>
            </w:pPr>
          </w:p>
        </w:tc>
        <w:tc>
          <w:tcPr>
            <w:tcW w:w="550" w:type="dxa"/>
            <w:tcBorders>
              <w:right w:val="single" w:sz="12" w:space="0" w:color="auto"/>
              <w:tl2br w:val="nil"/>
              <w:tr2bl w:val="nil"/>
            </w:tcBorders>
            <w:vAlign w:val="center"/>
            <w:tcPrChange w:id="103" w:author="Administrator" w:date="2014-09-07T16:05:00Z">
              <w:tcPr>
                <w:tcW w:w="0" w:type="auto"/>
                <w:tcBorders>
                  <w:right w:val="single" w:sz="12" w:space="0" w:color="auto"/>
                </w:tcBorders>
                <w:vAlign w:val="center"/>
              </w:tcPr>
            </w:tcPrChange>
          </w:tcPr>
          <w:p w:rsidR="008C4AC3" w:rsidRDefault="008C4AC3" w:rsidP="008A55D7">
            <w:pPr>
              <w:ind w:firstLineChars="0" w:firstLine="0"/>
            </w:pPr>
          </w:p>
        </w:tc>
      </w:tr>
      <w:tr w:rsidR="008C4AC3" w:rsidTr="008A55D7">
        <w:trPr>
          <w:trHeight w:val="567"/>
          <w:trPrChange w:id="104" w:author="Administrator" w:date="2014-09-07T16:05:00Z">
            <w:trPr>
              <w:trHeight w:val="567"/>
            </w:trPr>
          </w:trPrChange>
        </w:trPr>
        <w:tc>
          <w:tcPr>
            <w:tcW w:w="1326" w:type="dxa"/>
            <w:vMerge/>
            <w:tcBorders>
              <w:left w:val="single" w:sz="12" w:space="0" w:color="auto"/>
              <w:tl2br w:val="nil"/>
              <w:tr2bl w:val="nil"/>
            </w:tcBorders>
            <w:vAlign w:val="center"/>
            <w:tcPrChange w:id="105" w:author="Administrator" w:date="2014-09-07T16:05:00Z">
              <w:tcPr>
                <w:tcW w:w="0" w:type="auto"/>
                <w:vMerge/>
                <w:tcBorders>
                  <w:left w:val="single" w:sz="12" w:space="0" w:color="auto"/>
                </w:tcBorders>
                <w:vAlign w:val="center"/>
              </w:tcPr>
            </w:tcPrChange>
          </w:tcPr>
          <w:p w:rsidR="008C4AC3" w:rsidRDefault="008C4AC3" w:rsidP="008A55D7">
            <w:pPr>
              <w:ind w:firstLineChars="0" w:firstLine="0"/>
              <w:jc w:val="center"/>
              <w:rPr>
                <w:rFonts w:ascii="楷体_GB2312" w:eastAsia="楷体_GB2312" w:hAnsi="楷体_GB2312" w:cs="楷体_GB2312"/>
                <w:b/>
                <w:szCs w:val="21"/>
              </w:rPr>
            </w:pPr>
          </w:p>
        </w:tc>
        <w:tc>
          <w:tcPr>
            <w:tcW w:w="5888" w:type="dxa"/>
            <w:tcBorders>
              <w:tl2br w:val="nil"/>
              <w:tr2bl w:val="nil"/>
            </w:tcBorders>
            <w:vAlign w:val="center"/>
            <w:tcPrChange w:id="106" w:author="Administrator" w:date="2014-09-07T16:05:00Z">
              <w:tcPr>
                <w:tcW w:w="0" w:type="auto"/>
                <w:vAlign w:val="center"/>
              </w:tcPr>
            </w:tcPrChange>
          </w:tcPr>
          <w:p w:rsidR="008C4AC3" w:rsidRDefault="008C4AC3" w:rsidP="008A55D7">
            <w:pPr>
              <w:numPr>
                <w:ilvl w:val="0"/>
                <w:numId w:val="1"/>
              </w:numPr>
              <w:spacing w:line="360" w:lineRule="auto"/>
              <w:ind w:firstLineChars="0" w:firstLine="0"/>
              <w:jc w:val="both"/>
              <w:rPr>
                <w:rFonts w:ascii="方正书宋简体" w:eastAsia="方正书宋简体"/>
                <w:bCs/>
                <w:szCs w:val="21"/>
              </w:rPr>
            </w:pPr>
            <w:r>
              <w:rPr>
                <w:rFonts w:ascii="方正书宋简体" w:eastAsia="方正书宋简体" w:hint="eastAsia"/>
                <w:bCs/>
                <w:szCs w:val="21"/>
              </w:rPr>
              <w:t>参与教研组活动记录。</w:t>
            </w:r>
          </w:p>
        </w:tc>
        <w:tc>
          <w:tcPr>
            <w:tcW w:w="549" w:type="dxa"/>
            <w:tcBorders>
              <w:tl2br w:val="nil"/>
              <w:tr2bl w:val="nil"/>
            </w:tcBorders>
            <w:vAlign w:val="center"/>
            <w:tcPrChange w:id="107" w:author="Administrator" w:date="2014-09-07T16:05:00Z">
              <w:tcPr>
                <w:tcW w:w="0" w:type="auto"/>
                <w:vAlign w:val="center"/>
              </w:tcPr>
            </w:tcPrChange>
          </w:tcPr>
          <w:p w:rsidR="008C4AC3" w:rsidRDefault="008C4AC3" w:rsidP="008A55D7">
            <w:pPr>
              <w:ind w:firstLineChars="0" w:firstLine="0"/>
            </w:pPr>
          </w:p>
        </w:tc>
        <w:tc>
          <w:tcPr>
            <w:tcW w:w="549" w:type="dxa"/>
            <w:tcBorders>
              <w:tl2br w:val="nil"/>
              <w:tr2bl w:val="nil"/>
            </w:tcBorders>
            <w:vAlign w:val="center"/>
            <w:tcPrChange w:id="108" w:author="Administrator" w:date="2014-09-07T16:05:00Z">
              <w:tcPr>
                <w:tcW w:w="0" w:type="auto"/>
                <w:vAlign w:val="center"/>
              </w:tcPr>
            </w:tcPrChange>
          </w:tcPr>
          <w:p w:rsidR="008C4AC3" w:rsidRDefault="008C4AC3" w:rsidP="008A55D7">
            <w:pPr>
              <w:ind w:firstLineChars="0" w:firstLine="0"/>
            </w:pPr>
          </w:p>
        </w:tc>
        <w:tc>
          <w:tcPr>
            <w:tcW w:w="549" w:type="dxa"/>
            <w:tcBorders>
              <w:tl2br w:val="nil"/>
              <w:tr2bl w:val="nil"/>
            </w:tcBorders>
            <w:vAlign w:val="center"/>
            <w:tcPrChange w:id="109" w:author="Administrator" w:date="2014-09-07T16:05:00Z">
              <w:tcPr>
                <w:tcW w:w="0" w:type="auto"/>
                <w:vAlign w:val="center"/>
              </w:tcPr>
            </w:tcPrChange>
          </w:tcPr>
          <w:p w:rsidR="008C4AC3" w:rsidRDefault="008C4AC3" w:rsidP="008A55D7">
            <w:pPr>
              <w:ind w:firstLineChars="0" w:firstLine="0"/>
            </w:pPr>
          </w:p>
        </w:tc>
        <w:tc>
          <w:tcPr>
            <w:tcW w:w="550" w:type="dxa"/>
            <w:tcBorders>
              <w:right w:val="single" w:sz="12" w:space="0" w:color="auto"/>
              <w:tl2br w:val="nil"/>
              <w:tr2bl w:val="nil"/>
            </w:tcBorders>
            <w:vAlign w:val="center"/>
            <w:tcPrChange w:id="110" w:author="Administrator" w:date="2014-09-07T16:05:00Z">
              <w:tcPr>
                <w:tcW w:w="0" w:type="auto"/>
                <w:tcBorders>
                  <w:right w:val="single" w:sz="12" w:space="0" w:color="auto"/>
                </w:tcBorders>
                <w:vAlign w:val="center"/>
              </w:tcPr>
            </w:tcPrChange>
          </w:tcPr>
          <w:p w:rsidR="008C4AC3" w:rsidRDefault="008C4AC3" w:rsidP="008A55D7">
            <w:pPr>
              <w:ind w:firstLineChars="0" w:firstLine="0"/>
            </w:pPr>
          </w:p>
        </w:tc>
      </w:tr>
      <w:tr w:rsidR="008C4AC3" w:rsidTr="008A55D7">
        <w:trPr>
          <w:trHeight w:val="567"/>
          <w:trPrChange w:id="111" w:author="Administrator" w:date="2014-09-07T16:05:00Z">
            <w:trPr>
              <w:trHeight w:val="567"/>
            </w:trPr>
          </w:trPrChange>
        </w:trPr>
        <w:tc>
          <w:tcPr>
            <w:tcW w:w="1326" w:type="dxa"/>
            <w:vMerge/>
            <w:tcBorders>
              <w:left w:val="single" w:sz="12" w:space="0" w:color="auto"/>
              <w:tl2br w:val="nil"/>
              <w:tr2bl w:val="nil"/>
            </w:tcBorders>
            <w:vAlign w:val="center"/>
            <w:tcPrChange w:id="112" w:author="Administrator" w:date="2014-09-07T16:05:00Z">
              <w:tcPr>
                <w:tcW w:w="0" w:type="auto"/>
                <w:vMerge/>
                <w:tcBorders>
                  <w:left w:val="single" w:sz="12" w:space="0" w:color="auto"/>
                </w:tcBorders>
                <w:vAlign w:val="center"/>
              </w:tcPr>
            </w:tcPrChange>
          </w:tcPr>
          <w:p w:rsidR="008C4AC3" w:rsidRDefault="008C4AC3" w:rsidP="008A55D7">
            <w:pPr>
              <w:ind w:firstLineChars="0" w:firstLine="0"/>
              <w:jc w:val="center"/>
              <w:rPr>
                <w:rFonts w:ascii="楷体_GB2312" w:eastAsia="楷体_GB2312" w:hAnsi="楷体_GB2312" w:cs="楷体_GB2312"/>
                <w:b/>
                <w:szCs w:val="21"/>
              </w:rPr>
            </w:pPr>
          </w:p>
        </w:tc>
        <w:tc>
          <w:tcPr>
            <w:tcW w:w="5888" w:type="dxa"/>
            <w:tcBorders>
              <w:tl2br w:val="nil"/>
              <w:tr2bl w:val="nil"/>
            </w:tcBorders>
            <w:vAlign w:val="center"/>
            <w:tcPrChange w:id="113" w:author="Administrator" w:date="2014-09-07T16:05:00Z">
              <w:tcPr>
                <w:tcW w:w="0" w:type="auto"/>
                <w:vAlign w:val="center"/>
              </w:tcPr>
            </w:tcPrChange>
          </w:tcPr>
          <w:p w:rsidR="008C4AC3" w:rsidRDefault="008C4AC3" w:rsidP="008A55D7">
            <w:pPr>
              <w:numPr>
                <w:ilvl w:val="0"/>
                <w:numId w:val="1"/>
              </w:numPr>
              <w:spacing w:line="360" w:lineRule="auto"/>
              <w:ind w:firstLineChars="0" w:firstLine="0"/>
              <w:jc w:val="both"/>
              <w:rPr>
                <w:rFonts w:ascii="方正书宋简体" w:eastAsia="方正书宋简体"/>
                <w:bCs/>
                <w:szCs w:val="21"/>
              </w:rPr>
            </w:pPr>
            <w:r>
              <w:rPr>
                <w:rFonts w:ascii="方正书宋简体" w:eastAsia="方正书宋简体" w:hint="eastAsia"/>
                <w:bCs/>
                <w:szCs w:val="21"/>
              </w:rPr>
              <w:t>完成个人专业发展三年计划（2015年9月至2018年8月）。</w:t>
            </w:r>
          </w:p>
        </w:tc>
        <w:tc>
          <w:tcPr>
            <w:tcW w:w="549" w:type="dxa"/>
            <w:tcBorders>
              <w:tl2br w:val="nil"/>
              <w:tr2bl w:val="nil"/>
            </w:tcBorders>
            <w:vAlign w:val="center"/>
            <w:tcPrChange w:id="114" w:author="Administrator" w:date="2014-09-07T16:05:00Z">
              <w:tcPr>
                <w:tcW w:w="0" w:type="auto"/>
                <w:vAlign w:val="center"/>
              </w:tcPr>
            </w:tcPrChange>
          </w:tcPr>
          <w:p w:rsidR="008C4AC3" w:rsidRDefault="008C4AC3" w:rsidP="008A55D7">
            <w:pPr>
              <w:ind w:firstLineChars="0" w:firstLine="0"/>
            </w:pPr>
          </w:p>
        </w:tc>
        <w:tc>
          <w:tcPr>
            <w:tcW w:w="549" w:type="dxa"/>
            <w:tcBorders>
              <w:tl2br w:val="nil"/>
              <w:tr2bl w:val="nil"/>
            </w:tcBorders>
            <w:vAlign w:val="center"/>
            <w:tcPrChange w:id="115" w:author="Administrator" w:date="2014-09-07T16:05:00Z">
              <w:tcPr>
                <w:tcW w:w="0" w:type="auto"/>
                <w:vAlign w:val="center"/>
              </w:tcPr>
            </w:tcPrChange>
          </w:tcPr>
          <w:p w:rsidR="008C4AC3" w:rsidRDefault="008C4AC3" w:rsidP="008A55D7">
            <w:pPr>
              <w:ind w:firstLineChars="0" w:firstLine="0"/>
            </w:pPr>
          </w:p>
        </w:tc>
        <w:tc>
          <w:tcPr>
            <w:tcW w:w="549" w:type="dxa"/>
            <w:tcBorders>
              <w:tl2br w:val="nil"/>
              <w:tr2bl w:val="nil"/>
            </w:tcBorders>
            <w:vAlign w:val="center"/>
            <w:tcPrChange w:id="116" w:author="Administrator" w:date="2014-09-07T16:05:00Z">
              <w:tcPr>
                <w:tcW w:w="0" w:type="auto"/>
                <w:vAlign w:val="center"/>
              </w:tcPr>
            </w:tcPrChange>
          </w:tcPr>
          <w:p w:rsidR="008C4AC3" w:rsidRDefault="008C4AC3" w:rsidP="008A55D7">
            <w:pPr>
              <w:ind w:firstLineChars="0" w:firstLine="0"/>
            </w:pPr>
          </w:p>
        </w:tc>
        <w:tc>
          <w:tcPr>
            <w:tcW w:w="550" w:type="dxa"/>
            <w:tcBorders>
              <w:right w:val="single" w:sz="12" w:space="0" w:color="auto"/>
              <w:tl2br w:val="nil"/>
              <w:tr2bl w:val="nil"/>
            </w:tcBorders>
            <w:vAlign w:val="center"/>
            <w:tcPrChange w:id="117" w:author="Administrator" w:date="2014-09-07T16:05:00Z">
              <w:tcPr>
                <w:tcW w:w="0" w:type="auto"/>
                <w:tcBorders>
                  <w:right w:val="single" w:sz="12" w:space="0" w:color="auto"/>
                </w:tcBorders>
                <w:vAlign w:val="center"/>
              </w:tcPr>
            </w:tcPrChange>
          </w:tcPr>
          <w:p w:rsidR="008C4AC3" w:rsidRDefault="008C4AC3" w:rsidP="008A55D7">
            <w:pPr>
              <w:ind w:firstLineChars="0" w:firstLine="0"/>
            </w:pPr>
          </w:p>
        </w:tc>
      </w:tr>
      <w:tr w:rsidR="008C4AC3" w:rsidTr="008A55D7">
        <w:trPr>
          <w:trHeight w:val="567"/>
          <w:trPrChange w:id="118" w:author="Administrator" w:date="2014-09-07T16:05:00Z">
            <w:trPr>
              <w:trHeight w:val="567"/>
            </w:trPr>
          </w:trPrChange>
        </w:trPr>
        <w:tc>
          <w:tcPr>
            <w:tcW w:w="1326" w:type="dxa"/>
            <w:tcBorders>
              <w:left w:val="single" w:sz="12" w:space="0" w:color="auto"/>
              <w:bottom w:val="single" w:sz="12" w:space="0" w:color="auto"/>
              <w:tl2br w:val="nil"/>
              <w:tr2bl w:val="nil"/>
            </w:tcBorders>
            <w:vAlign w:val="center"/>
            <w:tcPrChange w:id="119" w:author="Administrator" w:date="2014-09-07T16:05:00Z">
              <w:tcPr>
                <w:tcW w:w="0" w:type="auto"/>
                <w:tcBorders>
                  <w:left w:val="single" w:sz="12" w:space="0" w:color="auto"/>
                  <w:bottom w:val="single" w:sz="12" w:space="0" w:color="auto"/>
                </w:tcBorders>
                <w:vAlign w:val="center"/>
              </w:tcPr>
            </w:tcPrChange>
          </w:tcPr>
          <w:p w:rsidR="008C4AC3" w:rsidRDefault="008C4AC3" w:rsidP="008A55D7">
            <w:pPr>
              <w:ind w:firstLineChars="0" w:firstLine="0"/>
              <w:jc w:val="center"/>
              <w:rPr>
                <w:rFonts w:ascii="楷体_GB2312" w:eastAsia="楷体_GB2312" w:hAnsi="楷体_GB2312" w:cs="楷体_GB2312"/>
                <w:b/>
                <w:szCs w:val="21"/>
              </w:rPr>
            </w:pPr>
            <w:r>
              <w:rPr>
                <w:rFonts w:ascii="楷体_GB2312" w:eastAsia="楷体_GB2312" w:hAnsi="楷体_GB2312" w:cs="楷体_GB2312" w:hint="eastAsia"/>
                <w:b/>
                <w:szCs w:val="21"/>
              </w:rPr>
              <w:t>特色项目</w:t>
            </w:r>
          </w:p>
        </w:tc>
        <w:tc>
          <w:tcPr>
            <w:tcW w:w="5888" w:type="dxa"/>
            <w:tcBorders>
              <w:bottom w:val="single" w:sz="12" w:space="0" w:color="auto"/>
              <w:tl2br w:val="nil"/>
              <w:tr2bl w:val="nil"/>
            </w:tcBorders>
            <w:vAlign w:val="center"/>
            <w:tcPrChange w:id="120" w:author="Administrator" w:date="2014-09-07T16:05:00Z">
              <w:tcPr>
                <w:tcW w:w="0" w:type="auto"/>
                <w:tcBorders>
                  <w:bottom w:val="single" w:sz="12" w:space="0" w:color="auto"/>
                </w:tcBorders>
                <w:vAlign w:val="center"/>
              </w:tcPr>
            </w:tcPrChange>
          </w:tcPr>
          <w:p w:rsidR="008C4AC3" w:rsidRDefault="008C4AC3" w:rsidP="008A55D7">
            <w:pPr>
              <w:spacing w:line="360" w:lineRule="auto"/>
              <w:ind w:firstLineChars="0" w:firstLine="0"/>
              <w:jc w:val="both"/>
              <w:rPr>
                <w:rFonts w:ascii="方正书宋简体" w:eastAsia="方正书宋简体"/>
                <w:bCs/>
                <w:szCs w:val="21"/>
              </w:rPr>
            </w:pPr>
          </w:p>
        </w:tc>
        <w:tc>
          <w:tcPr>
            <w:tcW w:w="549" w:type="dxa"/>
            <w:tcBorders>
              <w:bottom w:val="single" w:sz="12" w:space="0" w:color="auto"/>
              <w:tl2br w:val="nil"/>
              <w:tr2bl w:val="nil"/>
            </w:tcBorders>
            <w:vAlign w:val="center"/>
            <w:tcPrChange w:id="121" w:author="Administrator" w:date="2014-09-07T16:05:00Z">
              <w:tcPr>
                <w:tcW w:w="0" w:type="auto"/>
                <w:tcBorders>
                  <w:bottom w:val="single" w:sz="12" w:space="0" w:color="auto"/>
                </w:tcBorders>
                <w:vAlign w:val="center"/>
              </w:tcPr>
            </w:tcPrChange>
          </w:tcPr>
          <w:p w:rsidR="008C4AC3" w:rsidRDefault="008C4AC3" w:rsidP="008A55D7">
            <w:pPr>
              <w:ind w:firstLineChars="0" w:firstLine="0"/>
            </w:pPr>
          </w:p>
        </w:tc>
        <w:tc>
          <w:tcPr>
            <w:tcW w:w="549" w:type="dxa"/>
            <w:tcBorders>
              <w:bottom w:val="single" w:sz="12" w:space="0" w:color="auto"/>
              <w:tl2br w:val="nil"/>
              <w:tr2bl w:val="nil"/>
            </w:tcBorders>
            <w:vAlign w:val="center"/>
            <w:tcPrChange w:id="122" w:author="Administrator" w:date="2014-09-07T16:05:00Z">
              <w:tcPr>
                <w:tcW w:w="0" w:type="auto"/>
                <w:tcBorders>
                  <w:bottom w:val="single" w:sz="12" w:space="0" w:color="auto"/>
                </w:tcBorders>
                <w:vAlign w:val="center"/>
              </w:tcPr>
            </w:tcPrChange>
          </w:tcPr>
          <w:p w:rsidR="008C4AC3" w:rsidRDefault="008C4AC3" w:rsidP="008A55D7">
            <w:pPr>
              <w:ind w:firstLineChars="0" w:firstLine="0"/>
            </w:pPr>
          </w:p>
        </w:tc>
        <w:tc>
          <w:tcPr>
            <w:tcW w:w="549" w:type="dxa"/>
            <w:tcBorders>
              <w:bottom w:val="single" w:sz="12" w:space="0" w:color="auto"/>
              <w:tl2br w:val="nil"/>
              <w:tr2bl w:val="nil"/>
            </w:tcBorders>
            <w:vAlign w:val="center"/>
            <w:tcPrChange w:id="123" w:author="Administrator" w:date="2014-09-07T16:05:00Z">
              <w:tcPr>
                <w:tcW w:w="0" w:type="auto"/>
                <w:tcBorders>
                  <w:bottom w:val="single" w:sz="12" w:space="0" w:color="auto"/>
                </w:tcBorders>
                <w:vAlign w:val="center"/>
              </w:tcPr>
            </w:tcPrChange>
          </w:tcPr>
          <w:p w:rsidR="008C4AC3" w:rsidRDefault="008C4AC3" w:rsidP="008A55D7">
            <w:pPr>
              <w:ind w:firstLineChars="0" w:firstLine="0"/>
            </w:pPr>
          </w:p>
        </w:tc>
        <w:tc>
          <w:tcPr>
            <w:tcW w:w="550" w:type="dxa"/>
            <w:tcBorders>
              <w:bottom w:val="single" w:sz="12" w:space="0" w:color="auto"/>
              <w:right w:val="single" w:sz="12" w:space="0" w:color="auto"/>
              <w:tl2br w:val="nil"/>
              <w:tr2bl w:val="nil"/>
            </w:tcBorders>
            <w:vAlign w:val="center"/>
            <w:tcPrChange w:id="124" w:author="Administrator" w:date="2014-09-07T16:05:00Z">
              <w:tcPr>
                <w:tcW w:w="0" w:type="auto"/>
                <w:tcBorders>
                  <w:bottom w:val="single" w:sz="12" w:space="0" w:color="auto"/>
                  <w:right w:val="single" w:sz="12" w:space="0" w:color="auto"/>
                </w:tcBorders>
                <w:vAlign w:val="center"/>
              </w:tcPr>
            </w:tcPrChange>
          </w:tcPr>
          <w:p w:rsidR="008C4AC3" w:rsidRDefault="008C4AC3" w:rsidP="008A55D7">
            <w:pPr>
              <w:ind w:firstLineChars="0" w:firstLine="0"/>
            </w:pPr>
          </w:p>
        </w:tc>
      </w:tr>
    </w:tbl>
    <w:p w:rsidR="008C4AC3" w:rsidRDefault="008C4AC3"/>
    <w:sectPr w:rsidR="008C4AC3" w:rsidSect="00D14B33">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575E" w:rsidRDefault="002D575E" w:rsidP="006F344E">
      <w:pPr>
        <w:spacing w:line="240" w:lineRule="auto"/>
      </w:pPr>
      <w:r>
        <w:separator/>
      </w:r>
    </w:p>
  </w:endnote>
  <w:endnote w:type="continuationSeparator" w:id="0">
    <w:p w:rsidR="002D575E" w:rsidRDefault="002D575E" w:rsidP="006F344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方正大标宋简体">
    <w:altName w:val="Arial Unicode MS"/>
    <w:charset w:val="86"/>
    <w:family w:val="auto"/>
    <w:pitch w:val="default"/>
    <w:sig w:usb0="00000000" w:usb1="080E0000" w:usb2="00000000" w:usb3="00000000" w:csb0="00040000" w:csb1="00000000"/>
  </w:font>
  <w:font w:name="方正黑体简体">
    <w:altName w:val="Arial Unicode MS"/>
    <w:charset w:val="86"/>
    <w:family w:val="auto"/>
    <w:pitch w:val="default"/>
    <w:sig w:usb0="00000000" w:usb1="080E0000" w:usb2="0000000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方正书宋简体">
    <w:altName w:val="Arial Unicode MS"/>
    <w:charset w:val="86"/>
    <w:family w:val="auto"/>
    <w:pitch w:val="default"/>
    <w:sig w:usb0="00000000" w:usb1="080E0000" w:usb2="0000000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344E" w:rsidRDefault="006F344E" w:rsidP="006F344E">
    <w:pPr>
      <w:pStyle w:val="a6"/>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344E" w:rsidRDefault="006F344E" w:rsidP="006F344E">
    <w:pPr>
      <w:pStyle w:val="a6"/>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344E" w:rsidRDefault="006F344E" w:rsidP="006F344E">
    <w:pPr>
      <w:pStyle w:val="a6"/>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575E" w:rsidRDefault="002D575E" w:rsidP="006F344E">
      <w:pPr>
        <w:spacing w:line="240" w:lineRule="auto"/>
      </w:pPr>
      <w:r>
        <w:separator/>
      </w:r>
    </w:p>
  </w:footnote>
  <w:footnote w:type="continuationSeparator" w:id="0">
    <w:p w:rsidR="002D575E" w:rsidRDefault="002D575E" w:rsidP="006F344E">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344E" w:rsidRDefault="006F344E" w:rsidP="006F344E">
    <w:pPr>
      <w:pStyle w:val="a5"/>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344E" w:rsidRDefault="006F344E" w:rsidP="006F344E">
    <w:pPr>
      <w:pStyle w:val="a5"/>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344E" w:rsidRDefault="006F344E" w:rsidP="006F344E">
    <w:pPr>
      <w:pStyle w:val="a5"/>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FAA65E"/>
    <w:multiLevelType w:val="singleLevel"/>
    <w:tmpl w:val="53FAA65E"/>
    <w:lvl w:ilvl="0">
      <w:start w:val="19"/>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C4AC3"/>
    <w:rsid w:val="002D575E"/>
    <w:rsid w:val="006F344E"/>
    <w:rsid w:val="008C4AC3"/>
    <w:rsid w:val="00984920"/>
    <w:rsid w:val="00D14B33"/>
    <w:rsid w:val="00D23D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C4AC3"/>
    <w:pPr>
      <w:widowControl w:val="0"/>
      <w:spacing w:line="440" w:lineRule="exact"/>
      <w:ind w:firstLineChars="200" w:firstLine="420"/>
    </w:pPr>
    <w:rPr>
      <w:rFonts w:ascii="宋体" w:hAnsi="宋体" w:cs="宋体"/>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Char">
    <w:name w:val="四号标宋 Char Char"/>
    <w:basedOn w:val="a0"/>
    <w:link w:val="a3"/>
    <w:rsid w:val="008C4AC3"/>
    <w:rPr>
      <w:rFonts w:eastAsia="方正大标宋简体"/>
      <w:kern w:val="2"/>
      <w:sz w:val="28"/>
      <w:szCs w:val="28"/>
    </w:rPr>
  </w:style>
  <w:style w:type="character" w:customStyle="1" w:styleId="5Char">
    <w:name w:val="5号黑体 Char"/>
    <w:link w:val="5"/>
    <w:rsid w:val="008C4AC3"/>
    <w:rPr>
      <w:rFonts w:ascii="方正黑体简体" w:eastAsia="黑体" w:hAnsi="方正黑体简体"/>
      <w:szCs w:val="28"/>
    </w:rPr>
  </w:style>
  <w:style w:type="paragraph" w:customStyle="1" w:styleId="NewNew">
    <w:name w:val="正文 New New"/>
    <w:rsid w:val="008C4AC3"/>
    <w:pPr>
      <w:widowControl w:val="0"/>
      <w:spacing w:line="440" w:lineRule="exact"/>
      <w:jc w:val="both"/>
    </w:pPr>
    <w:rPr>
      <w:kern w:val="2"/>
      <w:sz w:val="21"/>
      <w:szCs w:val="24"/>
    </w:rPr>
  </w:style>
  <w:style w:type="paragraph" w:customStyle="1" w:styleId="a3">
    <w:name w:val="四号标宋"/>
    <w:basedOn w:val="a"/>
    <w:link w:val="CharChar"/>
    <w:rsid w:val="008C4AC3"/>
    <w:pPr>
      <w:spacing w:line="360" w:lineRule="auto"/>
      <w:ind w:firstLineChars="0" w:firstLine="0"/>
      <w:jc w:val="center"/>
    </w:pPr>
    <w:rPr>
      <w:rFonts w:ascii="Times New Roman" w:eastAsia="方正大标宋简体" w:hAnsi="Times New Roman" w:cs="Times New Roman"/>
      <w:sz w:val="28"/>
      <w:szCs w:val="28"/>
    </w:rPr>
  </w:style>
  <w:style w:type="paragraph" w:customStyle="1" w:styleId="5">
    <w:name w:val="5号黑体"/>
    <w:basedOn w:val="a"/>
    <w:link w:val="5Char"/>
    <w:qFormat/>
    <w:rsid w:val="008C4AC3"/>
    <w:pPr>
      <w:tabs>
        <w:tab w:val="left" w:pos="1282"/>
      </w:tabs>
      <w:jc w:val="both"/>
    </w:pPr>
    <w:rPr>
      <w:rFonts w:ascii="方正黑体简体" w:eastAsia="黑体" w:hAnsi="方正黑体简体" w:cs="Times New Roman"/>
      <w:kern w:val="0"/>
      <w:sz w:val="20"/>
      <w:szCs w:val="28"/>
    </w:rPr>
  </w:style>
  <w:style w:type="paragraph" w:styleId="a4">
    <w:name w:val="Balloon Text"/>
    <w:basedOn w:val="a"/>
    <w:link w:val="Char"/>
    <w:rsid w:val="008C4AC3"/>
    <w:pPr>
      <w:spacing w:line="240" w:lineRule="auto"/>
    </w:pPr>
    <w:rPr>
      <w:sz w:val="18"/>
      <w:szCs w:val="18"/>
    </w:rPr>
  </w:style>
  <w:style w:type="character" w:customStyle="1" w:styleId="Char">
    <w:name w:val="批注框文本 Char"/>
    <w:basedOn w:val="a0"/>
    <w:link w:val="a4"/>
    <w:rsid w:val="008C4AC3"/>
    <w:rPr>
      <w:rFonts w:ascii="宋体" w:hAnsi="宋体" w:cs="宋体"/>
      <w:kern w:val="2"/>
      <w:sz w:val="18"/>
      <w:szCs w:val="18"/>
    </w:rPr>
  </w:style>
  <w:style w:type="paragraph" w:styleId="a5">
    <w:name w:val="header"/>
    <w:basedOn w:val="a"/>
    <w:link w:val="Char0"/>
    <w:rsid w:val="006F344E"/>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0">
    <w:name w:val="页眉 Char"/>
    <w:basedOn w:val="a0"/>
    <w:link w:val="a5"/>
    <w:rsid w:val="006F344E"/>
    <w:rPr>
      <w:rFonts w:ascii="宋体" w:hAnsi="宋体" w:cs="宋体"/>
      <w:kern w:val="2"/>
      <w:sz w:val="18"/>
      <w:szCs w:val="18"/>
    </w:rPr>
  </w:style>
  <w:style w:type="paragraph" w:styleId="a6">
    <w:name w:val="footer"/>
    <w:basedOn w:val="a"/>
    <w:link w:val="Char1"/>
    <w:rsid w:val="006F344E"/>
    <w:pPr>
      <w:tabs>
        <w:tab w:val="center" w:pos="4153"/>
        <w:tab w:val="right" w:pos="8306"/>
      </w:tabs>
      <w:snapToGrid w:val="0"/>
      <w:spacing w:line="240" w:lineRule="atLeast"/>
    </w:pPr>
    <w:rPr>
      <w:sz w:val="18"/>
      <w:szCs w:val="18"/>
    </w:rPr>
  </w:style>
  <w:style w:type="character" w:customStyle="1" w:styleId="Char1">
    <w:name w:val="页脚 Char"/>
    <w:basedOn w:val="a0"/>
    <w:link w:val="a6"/>
    <w:rsid w:val="006F344E"/>
    <w:rPr>
      <w:rFonts w:ascii="宋体" w:hAnsi="宋体" w:cs="宋体"/>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160</Words>
  <Characters>915</Characters>
  <Application>Microsoft Office Word</Application>
  <DocSecurity>0</DocSecurity>
  <Lines>7</Lines>
  <Paragraphs>2</Paragraphs>
  <ScaleCrop>false</ScaleCrop>
  <Company>China</Company>
  <LinksUpToDate>false</LinksUpToDate>
  <CharactersWithSpaces>1073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2015-05-05T07:42:00Z</dcterms:created>
  <dcterms:modified xsi:type="dcterms:W3CDTF">2015-05-06T03:39:00Z</dcterms:modified>
</cp:coreProperties>
</file>